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708F" w14:textId="3325E2D6" w:rsidR="00F112A3" w:rsidRDefault="00F112A3" w:rsidP="00D310B5">
      <w:pPr>
        <w:tabs>
          <w:tab w:val="left" w:pos="1671"/>
        </w:tabs>
        <w:rPr>
          <w:noProof/>
          <w:lang w:val="en-US" w:eastAsia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0" wp14:anchorId="7F88BB50" wp14:editId="06A8F0EA">
            <wp:simplePos x="0" y="0"/>
            <wp:positionH relativeFrom="page">
              <wp:posOffset>6372225</wp:posOffset>
            </wp:positionH>
            <wp:positionV relativeFrom="page">
              <wp:posOffset>314325</wp:posOffset>
            </wp:positionV>
            <wp:extent cx="802640" cy="636270"/>
            <wp:effectExtent l="0" t="0" r="10160" b="0"/>
            <wp:wrapThrough wrapText="bothSides">
              <wp:wrapPolygon edited="0">
                <wp:start x="0" y="0"/>
                <wp:lineTo x="0" y="20695"/>
                <wp:lineTo x="21190" y="20695"/>
                <wp:lineTo x="21190" y="0"/>
                <wp:lineTo x="0" y="0"/>
              </wp:wrapPolygon>
            </wp:wrapThrough>
            <wp:docPr id="1" name="Bild 30" descr="Beschreibung: Logo Schulen_PdZ_RZ20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0" descr="Beschreibung: Logo Schulen_PdZ_RZ20_6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64B45" w14:textId="4C66283F" w:rsidR="00F112A3" w:rsidRPr="00830685" w:rsidRDefault="00F112A3" w:rsidP="00F112A3">
      <w:pPr>
        <w:rPr>
          <w:noProof/>
          <w:lang w:val="en-US" w:eastAsia="en-US"/>
        </w:rPr>
      </w:pPr>
      <w:r>
        <w:rPr>
          <w:noProof/>
          <w:lang w:val="en-US" w:eastAsia="en-US"/>
        </w:rPr>
        <w:t xml:space="preserve">  </w:t>
      </w:r>
    </w:p>
    <w:p w14:paraId="500AE5C2" w14:textId="77777777" w:rsidR="00F01AE7" w:rsidRDefault="00F01AE7" w:rsidP="00DB10B0">
      <w:pPr>
        <w:rPr>
          <w:lang w:val="en-US" w:eastAsia="en-US"/>
        </w:rPr>
      </w:pPr>
    </w:p>
    <w:p w14:paraId="094D9463" w14:textId="77777777" w:rsidR="00FD6FCB" w:rsidRDefault="00FD6FCB" w:rsidP="00647DA6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drawing>
          <wp:inline distT="0" distB="0" distL="0" distR="0" wp14:anchorId="0DC69584" wp14:editId="166298FD">
            <wp:extent cx="313944" cy="313944"/>
            <wp:effectExtent l="0" t="0" r="0" b="0"/>
            <wp:docPr id="8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83A51" w14:textId="7F688D58" w:rsidR="00FD6FCB" w:rsidRDefault="00E920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cs="Arial"/>
          <w:b/>
          <w:bCs/>
          <w:spacing w:val="10"/>
          <w:sz w:val="26"/>
          <w:szCs w:val="26"/>
        </w:rPr>
        <w:t>1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. Finde zu jeder Aussage eine Person. Formuliere Fragen wie im Beispiel und notiere den Namen der Person, die die </w:t>
      </w:r>
      <w:r w:rsidR="00FD6FCB" w:rsidRPr="002F5ABE">
        <w:rPr>
          <w:rFonts w:cs="Arial"/>
          <w:b/>
          <w:bCs/>
          <w:spacing w:val="10"/>
          <w:sz w:val="26"/>
          <w:szCs w:val="26"/>
        </w:rPr>
        <w:t>Frage mit „</w:t>
      </w:r>
      <w:r w:rsidR="00FD6FCB">
        <w:rPr>
          <w:rFonts w:cs="Arial"/>
          <w:b/>
          <w:bCs/>
          <w:spacing w:val="10"/>
          <w:sz w:val="26"/>
          <w:szCs w:val="26"/>
        </w:rPr>
        <w:t>J</w:t>
      </w:r>
      <w:r w:rsidR="00FD6FCB" w:rsidRPr="002F5ABE">
        <w:rPr>
          <w:rFonts w:cs="Arial"/>
          <w:b/>
          <w:bCs/>
          <w:spacing w:val="10"/>
          <w:sz w:val="26"/>
          <w:szCs w:val="26"/>
        </w:rPr>
        <w:t>a“ beantworten kann. Wenn alle Boxen voll sind, rufe laut „Bingo“.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Berichte dann in der Klasse.</w:t>
      </w:r>
    </w:p>
    <w:p w14:paraId="46D237CD" w14:textId="77777777" w:rsidR="00FD6FCB" w:rsidRPr="00703F50" w:rsidRDefault="00FD6FCB" w:rsidP="00FD6FCB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5E0C0FE0" wp14:editId="0FC9F30C">
            <wp:extent cx="387350" cy="345440"/>
            <wp:effectExtent l="0" t="0" r="0" b="0"/>
            <wp:docPr id="2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517DDD2A" wp14:editId="649A6ADF">
            <wp:extent cx="284480" cy="308610"/>
            <wp:effectExtent l="0" t="0" r="1270" b="0"/>
            <wp:docPr id="22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rFonts w:cs="Arial"/>
          <w:b/>
          <w:bCs/>
          <w:spacing w:val="10"/>
          <w:sz w:val="26"/>
          <w:szCs w:val="26"/>
        </w:rPr>
        <w:t xml:space="preserve"> </w:t>
      </w:r>
      <w:r>
        <w:rPr>
          <w:noProof/>
        </w:rPr>
        <w:drawing>
          <wp:inline distT="0" distB="0" distL="0" distR="0" wp14:anchorId="1302EC51" wp14:editId="7230AA34">
            <wp:extent cx="441960" cy="347268"/>
            <wp:effectExtent l="0" t="0" r="2540" b="0"/>
            <wp:docPr id="25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3" cy="35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</w:t>
      </w:r>
    </w:p>
    <w:p w14:paraId="09B38F6A" w14:textId="77777777" w:rsidR="00FD6FCB" w:rsidRPr="000725F7" w:rsidRDefault="00FD6FCB" w:rsidP="00FD6FCB">
      <w:pPr>
        <w:rPr>
          <w:rFonts w:cs="Arial"/>
          <w:sz w:val="12"/>
          <w:szCs w:val="12"/>
        </w:rPr>
      </w:pPr>
      <w:r>
        <w:rPr>
          <w:rFonts w:cs="Arial"/>
          <w:sz w:val="12"/>
          <w:szCs w:val="12"/>
        </w:rPr>
        <w:t xml:space="preserve">Sprechen   Partnerarbeit   Klassengespräch  </w:t>
      </w:r>
    </w:p>
    <w:p w14:paraId="4891841D" w14:textId="77777777" w:rsidR="00FD6FCB" w:rsidRDefault="00FD6FCB" w:rsidP="00FD6FCB">
      <w:pPr>
        <w:rPr>
          <w:rFonts w:cs="Arial"/>
          <w:b/>
          <w:bCs/>
          <w:spacing w:val="10"/>
          <w:sz w:val="26"/>
          <w:szCs w:val="26"/>
        </w:rPr>
      </w:pPr>
    </w:p>
    <w:p w14:paraId="118625A1" w14:textId="2FD1680E" w:rsidR="00FD6FCB" w:rsidRPr="00CB4F70" w:rsidRDefault="00FD6FCB" w:rsidP="00FD6FCB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A</w:t>
      </w:r>
      <w:r w:rsidR="00E920CB">
        <w:rPr>
          <w:rFonts w:cs="Arial"/>
          <w:bCs/>
          <w:i/>
          <w:spacing w:val="10"/>
          <w:sz w:val="26"/>
          <w:szCs w:val="26"/>
        </w:rPr>
        <w:t>: Warst du schon mal im Ausland</w:t>
      </w:r>
      <w:r w:rsidR="00205AF6">
        <w:rPr>
          <w:rFonts w:cs="Arial"/>
          <w:bCs/>
          <w:i/>
          <w:spacing w:val="10"/>
          <w:sz w:val="26"/>
          <w:szCs w:val="26"/>
        </w:rPr>
        <w:t>?</w:t>
      </w:r>
    </w:p>
    <w:p w14:paraId="625E43D7" w14:textId="77777777" w:rsidR="00FD6FCB" w:rsidRPr="00CB4F70" w:rsidRDefault="00FD6FCB" w:rsidP="00FD6FCB">
      <w:pPr>
        <w:rPr>
          <w:rFonts w:cs="Arial"/>
          <w:bCs/>
          <w:i/>
          <w:spacing w:val="10"/>
          <w:sz w:val="26"/>
          <w:szCs w:val="26"/>
        </w:rPr>
      </w:pPr>
    </w:p>
    <w:p w14:paraId="39E4999D" w14:textId="77777777" w:rsidR="00E920CB" w:rsidRDefault="00FD6FCB" w:rsidP="00FD6FCB">
      <w:pPr>
        <w:rPr>
          <w:rFonts w:cs="Arial"/>
          <w:bCs/>
          <w:i/>
          <w:spacing w:val="10"/>
          <w:sz w:val="26"/>
          <w:szCs w:val="26"/>
        </w:rPr>
      </w:pPr>
      <w:r w:rsidRPr="00CB4F70">
        <w:rPr>
          <w:rFonts w:cs="Arial"/>
          <w:bCs/>
          <w:i/>
          <w:spacing w:val="10"/>
          <w:sz w:val="26"/>
          <w:szCs w:val="26"/>
        </w:rPr>
        <w:t>B: Ja, ich</w:t>
      </w:r>
      <w:r w:rsidR="00E920CB">
        <w:rPr>
          <w:rFonts w:cs="Arial"/>
          <w:bCs/>
          <w:i/>
          <w:spacing w:val="10"/>
          <w:sz w:val="26"/>
          <w:szCs w:val="26"/>
        </w:rPr>
        <w:t xml:space="preserve"> war schon mal im Ausland. Ich war in ... </w:t>
      </w:r>
      <w:r>
        <w:rPr>
          <w:rFonts w:cs="Arial"/>
          <w:bCs/>
          <w:i/>
          <w:spacing w:val="10"/>
          <w:sz w:val="26"/>
          <w:szCs w:val="26"/>
        </w:rPr>
        <w:t>. /</w:t>
      </w:r>
    </w:p>
    <w:p w14:paraId="555D6B57" w14:textId="6BA957CE" w:rsidR="00FD6FCB" w:rsidRPr="00CB4F70" w:rsidRDefault="00E920CB" w:rsidP="00FD6FCB">
      <w:pPr>
        <w:rPr>
          <w:rFonts w:cs="Arial"/>
          <w:bCs/>
          <w:i/>
          <w:spacing w:val="10"/>
          <w:sz w:val="26"/>
          <w:szCs w:val="26"/>
        </w:rPr>
      </w:pPr>
      <w:r>
        <w:rPr>
          <w:rFonts w:cs="Arial"/>
          <w:bCs/>
          <w:i/>
          <w:spacing w:val="10"/>
          <w:sz w:val="26"/>
          <w:szCs w:val="26"/>
        </w:rPr>
        <w:t xml:space="preserve">    </w:t>
      </w:r>
      <w:r w:rsidR="00FD6FCB" w:rsidRPr="00CB4F70">
        <w:rPr>
          <w:rFonts w:cs="Arial"/>
          <w:bCs/>
          <w:i/>
          <w:spacing w:val="10"/>
          <w:sz w:val="26"/>
          <w:szCs w:val="26"/>
        </w:rPr>
        <w:t xml:space="preserve">Nein, </w:t>
      </w:r>
      <w:r w:rsidR="00FD6FCB">
        <w:rPr>
          <w:rFonts w:cs="Arial"/>
          <w:bCs/>
          <w:i/>
          <w:spacing w:val="10"/>
          <w:sz w:val="26"/>
          <w:szCs w:val="26"/>
        </w:rPr>
        <w:t xml:space="preserve">ich </w:t>
      </w:r>
      <w:r>
        <w:rPr>
          <w:rFonts w:cs="Arial"/>
          <w:bCs/>
          <w:i/>
          <w:spacing w:val="10"/>
          <w:sz w:val="26"/>
          <w:szCs w:val="26"/>
        </w:rPr>
        <w:t>war noch nicht im Ausland.</w:t>
      </w:r>
    </w:p>
    <w:p w14:paraId="7BEBD972" w14:textId="77777777" w:rsidR="00FD6FCB" w:rsidRDefault="00FD6FCB" w:rsidP="00FD6F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962"/>
        <w:gridCol w:w="2962"/>
      </w:tblGrid>
      <w:tr w:rsidR="00FD6FCB" w:rsidRPr="009F0383" w14:paraId="2FE8D2E2" w14:textId="77777777" w:rsidTr="007D071C">
        <w:trPr>
          <w:trHeight w:val="2239"/>
        </w:trPr>
        <w:tc>
          <w:tcPr>
            <w:tcW w:w="3086" w:type="dxa"/>
          </w:tcPr>
          <w:p w14:paraId="2201D96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BFD5EE4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22E25F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F729BF1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193032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FED695B" w14:textId="2CD398EE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war schon mal im Ausland.</w:t>
            </w:r>
          </w:p>
        </w:tc>
        <w:tc>
          <w:tcPr>
            <w:tcW w:w="2962" w:type="dxa"/>
          </w:tcPr>
          <w:p w14:paraId="21EF8EA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E400776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96B2A8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F4C90FC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4C773D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2B439E6" w14:textId="7F1A5A88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interessiert sich für andere Länder und Kulturen.</w:t>
            </w:r>
          </w:p>
        </w:tc>
        <w:tc>
          <w:tcPr>
            <w:tcW w:w="2962" w:type="dxa"/>
          </w:tcPr>
          <w:p w14:paraId="071E263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AADCB67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860EEB4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9B269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0451F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6DFB9D3" w14:textId="5E137DDD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lernt gern neue Leute kennen.</w:t>
            </w:r>
          </w:p>
        </w:tc>
      </w:tr>
      <w:tr w:rsidR="00FD6FCB" w:rsidRPr="009F0383" w14:paraId="08E0FE04" w14:textId="77777777" w:rsidTr="00ED17E6">
        <w:trPr>
          <w:trHeight w:val="2024"/>
        </w:trPr>
        <w:tc>
          <w:tcPr>
            <w:tcW w:w="3086" w:type="dxa"/>
          </w:tcPr>
          <w:p w14:paraId="11EEEBEA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5DD323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1DD643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55B71B3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A6AE6A0" w14:textId="7B3F7B43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             ... 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kann sich vorstellen, </w:t>
            </w:r>
            <w:r w:rsidR="007D071C" w:rsidRPr="007D071C">
              <w:rPr>
                <w:rFonts w:cs="Arial"/>
                <w:sz w:val="24"/>
                <w:szCs w:val="24"/>
              </w:rPr>
              <w:t xml:space="preserve">an </w:t>
            </w:r>
            <w:r w:rsidR="00E920CB" w:rsidRPr="007D071C">
              <w:rPr>
                <w:rFonts w:cs="Arial"/>
                <w:sz w:val="24"/>
                <w:szCs w:val="24"/>
              </w:rPr>
              <w:t>eine</w:t>
            </w:r>
            <w:r w:rsidR="007D071C" w:rsidRPr="007D071C">
              <w:rPr>
                <w:rFonts w:cs="Arial"/>
                <w:sz w:val="24"/>
                <w:szCs w:val="24"/>
              </w:rPr>
              <w:t>m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Schüleraustausch </w:t>
            </w:r>
            <w:r w:rsidR="007D071C" w:rsidRPr="007D071C">
              <w:rPr>
                <w:rFonts w:cs="Arial"/>
                <w:sz w:val="24"/>
                <w:szCs w:val="24"/>
              </w:rPr>
              <w:t>teilzunehmen.</w:t>
            </w:r>
          </w:p>
        </w:tc>
        <w:tc>
          <w:tcPr>
            <w:tcW w:w="2962" w:type="dxa"/>
          </w:tcPr>
          <w:p w14:paraId="521E5B5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1A41DC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0176C6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FA581B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B6F74C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DE08C0D" w14:textId="2CD06060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... </w:t>
            </w:r>
            <w:r w:rsidR="00E920CB" w:rsidRPr="007D071C">
              <w:rPr>
                <w:rFonts w:cs="Arial"/>
                <w:sz w:val="24"/>
                <w:szCs w:val="24"/>
              </w:rPr>
              <w:t>mag Abenteuer.</w:t>
            </w:r>
          </w:p>
        </w:tc>
        <w:tc>
          <w:tcPr>
            <w:tcW w:w="2962" w:type="dxa"/>
          </w:tcPr>
          <w:p w14:paraId="3A69B5A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046B775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9CE98CE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5C8D9E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8BE7F19" w14:textId="3F2F82B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</w:t>
            </w:r>
          </w:p>
          <w:p w14:paraId="2F1E9915" w14:textId="76B32D8A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würde Freunde und Familie während eines Schüleraustausches vermissen</w:t>
            </w:r>
            <w:r w:rsidR="007D071C" w:rsidRPr="007D071C">
              <w:rPr>
                <w:rFonts w:cs="Arial"/>
                <w:sz w:val="24"/>
                <w:szCs w:val="24"/>
              </w:rPr>
              <w:t>.</w:t>
            </w:r>
          </w:p>
          <w:p w14:paraId="43E37A8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</w:tc>
      </w:tr>
      <w:tr w:rsidR="00FD6FCB" w:rsidRPr="009F0383" w14:paraId="57EE61AD" w14:textId="77777777" w:rsidTr="00ED17E6">
        <w:trPr>
          <w:trHeight w:val="1982"/>
        </w:trPr>
        <w:tc>
          <w:tcPr>
            <w:tcW w:w="3086" w:type="dxa"/>
          </w:tcPr>
          <w:p w14:paraId="3A7D98EC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F607BC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379B6F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F6E1A8B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58315C0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0E61E0C" w14:textId="6476B55B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... 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findet, dass es </w:t>
            </w:r>
            <w:r w:rsidR="00E920CB" w:rsidRPr="007D071C">
              <w:rPr>
                <w:rFonts w:cs="Arial"/>
                <w:sz w:val="24"/>
                <w:szCs w:val="24"/>
              </w:rPr>
              <w:t>wichtig ist, eine Zeit im Ausland zu leben.</w:t>
            </w:r>
          </w:p>
          <w:p w14:paraId="771B8E2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</w:tc>
        <w:tc>
          <w:tcPr>
            <w:tcW w:w="2962" w:type="dxa"/>
          </w:tcPr>
          <w:p w14:paraId="77290ED5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D2B0912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7707F5F1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6328499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B9D4735" w14:textId="7640624E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                                                    ...</w:t>
            </w:r>
            <w:r w:rsidR="00205AF6" w:rsidRPr="007D071C">
              <w:rPr>
                <w:rFonts w:cs="Arial"/>
                <w:sz w:val="24"/>
                <w:szCs w:val="24"/>
              </w:rPr>
              <w:t xml:space="preserve"> </w:t>
            </w:r>
            <w:r w:rsidR="00E920CB" w:rsidRPr="007D071C">
              <w:rPr>
                <w:rFonts w:cs="Arial"/>
                <w:sz w:val="24"/>
                <w:szCs w:val="24"/>
              </w:rPr>
              <w:t>hätte Lust, eine Schule im Ausland zu besuchen.</w:t>
            </w:r>
          </w:p>
        </w:tc>
        <w:tc>
          <w:tcPr>
            <w:tcW w:w="2962" w:type="dxa"/>
          </w:tcPr>
          <w:p w14:paraId="7BC18C0D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4B26B9B8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27AFB05F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1A0DEEE7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509683C2" w14:textId="77777777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</w:p>
          <w:p w14:paraId="39499BE5" w14:textId="1FACB401" w:rsidR="00FD6FCB" w:rsidRPr="007D071C" w:rsidRDefault="00FD6FCB" w:rsidP="00ED17E6">
            <w:pPr>
              <w:tabs>
                <w:tab w:val="left" w:pos="2360"/>
              </w:tabs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...</w:t>
            </w:r>
            <w:r w:rsidR="00E920CB" w:rsidRPr="007D071C">
              <w:rPr>
                <w:rFonts w:cs="Arial"/>
                <w:sz w:val="24"/>
                <w:szCs w:val="24"/>
              </w:rPr>
              <w:t xml:space="preserve"> möchte mit anderen Menschen Deutsch sprechen.</w:t>
            </w:r>
          </w:p>
        </w:tc>
      </w:tr>
    </w:tbl>
    <w:p w14:paraId="213CB689" w14:textId="7AE613E5" w:rsidR="00FD6FCB" w:rsidRDefault="00FD6FCB" w:rsidP="00FD6FCB"/>
    <w:p w14:paraId="43639E89" w14:textId="62EFC99F" w:rsidR="00205AF6" w:rsidRDefault="007D071C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FFE715E" wp14:editId="7D18F787">
                <wp:simplePos x="0" y="0"/>
                <wp:positionH relativeFrom="column">
                  <wp:posOffset>-432693</wp:posOffset>
                </wp:positionH>
                <wp:positionV relativeFrom="paragraph">
                  <wp:posOffset>216014</wp:posOffset>
                </wp:positionV>
                <wp:extent cx="2387600" cy="837032"/>
                <wp:effectExtent l="0" t="76200" r="0" b="77470"/>
                <wp:wrapNone/>
                <wp:docPr id="111" name="Oval Callout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69794">
                          <a:off x="0" y="0"/>
                          <a:ext cx="2387600" cy="837032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3BFDE" w14:textId="042EA3A8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Renata</w:t>
                            </w:r>
                            <w:r w:rsidR="00EB12F8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hätte Lust eine Schule im Ausland zu besuchen.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FE715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1" o:spid="_x0000_s1026" type="#_x0000_t63" style="position:absolute;margin-left:-34.05pt;margin-top:17pt;width:188pt;height:65.9pt;rotation:-797580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" adj="2402,-301" fillcolor="white [3201]" strokecolor="black [3200]" strokeweight="1pt">
                <v:textbox>
                  <w:txbxContent>
                    <w:p w14:paraId="2313BFDE" w14:textId="042EA3A8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Renata</w:t>
                      </w:r>
                      <w:r w:rsidR="00EB12F8"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hätte Lust eine Schule im Ausland zu besuchen. </w:t>
                      </w:r>
                    </w:p>
                  </w:txbxContent>
                </v:textbox>
              </v:shape>
            </w:pict>
          </mc:Fallback>
        </mc:AlternateContent>
      </w:r>
    </w:p>
    <w:p w14:paraId="428751D5" w14:textId="20998C2F" w:rsidR="00205AF6" w:rsidRDefault="007D071C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E01E10A" wp14:editId="499EAE1F">
                <wp:simplePos x="0" y="0"/>
                <wp:positionH relativeFrom="column">
                  <wp:posOffset>2872850</wp:posOffset>
                </wp:positionH>
                <wp:positionV relativeFrom="paragraph">
                  <wp:posOffset>63997</wp:posOffset>
                </wp:positionV>
                <wp:extent cx="2765425" cy="624205"/>
                <wp:effectExtent l="12700" t="12700" r="28575" b="23495"/>
                <wp:wrapNone/>
                <wp:docPr id="112" name="Oval Callout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5425" cy="62420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4658A" w14:textId="06781E0C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Kim lernt gern neue Leute kennen.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1E10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12" o:spid="_x0000_s1027" type="#_x0000_t63" style="position:absolute;margin-left:226.2pt;margin-top:5.05pt;width:217.75pt;height:49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" adj="2402,-301" fillcolor="white [3201]" strokecolor="black [3200]" strokeweight="1pt">
                <v:textbox>
                  <w:txbxContent>
                    <w:p w14:paraId="47B4658A" w14:textId="06781E0C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Kim lernt gern neue Leute kennen.</w:t>
                      </w:r>
                    </w:p>
                  </w:txbxContent>
                </v:textbox>
              </v:shape>
            </w:pict>
          </mc:Fallback>
        </mc:AlternateContent>
      </w:r>
    </w:p>
    <w:p w14:paraId="3133702D" w14:textId="03DBC0B2" w:rsidR="00FD6FCB" w:rsidRDefault="00FD6FCB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39A1931A" w14:textId="77777777" w:rsidR="00205AF6" w:rsidRDefault="00205AF6" w:rsidP="00FD6FCB">
      <w:pPr>
        <w:rPr>
          <w:rFonts w:eastAsia="Times New Roman" w:cs="Arial"/>
          <w:b/>
          <w:bCs/>
          <w:spacing w:val="10"/>
          <w:sz w:val="26"/>
          <w:szCs w:val="26"/>
        </w:rPr>
      </w:pPr>
    </w:p>
    <w:p w14:paraId="62091DD4" w14:textId="77777777" w:rsidR="00FD6FCB" w:rsidRPr="00DA14B4" w:rsidRDefault="00FD6FCB" w:rsidP="006E1B25">
      <w:pPr>
        <w:rPr>
          <w:noProof/>
          <w:lang w:eastAsia="en-US"/>
        </w:rPr>
      </w:pPr>
    </w:p>
    <w:p w14:paraId="3575C07B" w14:textId="0165EED4" w:rsidR="000F40A9" w:rsidRPr="000F40A9" w:rsidRDefault="00406FC0" w:rsidP="006E1B25">
      <w:pPr>
        <w:rPr>
          <w:noProof/>
          <w:lang w:val="en-US" w:eastAsia="en-US"/>
        </w:rPr>
      </w:pPr>
      <w:r>
        <w:rPr>
          <w:rFonts w:cs="Arial"/>
          <w:b/>
          <w:bCs/>
          <w:noProof/>
          <w:spacing w:val="10"/>
          <w:sz w:val="26"/>
          <w:szCs w:val="26"/>
        </w:rPr>
        <w:lastRenderedPageBreak/>
        <w:drawing>
          <wp:inline distT="0" distB="0" distL="0" distR="0" wp14:anchorId="66B29691" wp14:editId="6C472937">
            <wp:extent cx="313944" cy="313944"/>
            <wp:effectExtent l="0" t="0" r="0" b="0"/>
            <wp:docPr id="115" name="Bild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_Arbeitsblat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4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D6DC0" w14:textId="7897AA6A" w:rsidR="00FD6FCB" w:rsidRPr="00636D81" w:rsidRDefault="00E920CB" w:rsidP="006E1B25">
      <w:pPr>
        <w:rPr>
          <w:rFonts w:cs="Arial"/>
          <w:b/>
          <w:bCs/>
          <w:color w:val="000000" w:themeColor="text1"/>
          <w:spacing w:val="10"/>
          <w:sz w:val="26"/>
          <w:szCs w:val="26"/>
        </w:rPr>
      </w:pP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2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.1 </w:t>
      </w:r>
      <w:r w:rsidRPr="00DA14B4">
        <w:rPr>
          <w:rFonts w:eastAsia="Times New Roman" w:cs="Arial"/>
          <w:b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Sechs Jugendliche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aus Deutschland und Südafrika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erzählen von 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ihrer PASCH-Schulpartnerschaft, 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ihren Erlebnissen, 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neuen Freundschaften</w:t>
      </w:r>
      <w:r w:rsidR="007D071C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und von </w:t>
      </w:r>
      <w:r w:rsidRPr="00E920CB"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>Gemeinsamkeiten und Unterschieden.</w:t>
      </w:r>
      <w:r>
        <w:rPr>
          <w:rFonts w:eastAsia="Times New Roman" w:cs="Arial"/>
          <w:b/>
          <w:bCs/>
          <w:color w:val="000000" w:themeColor="text1"/>
          <w:spacing w:val="0"/>
          <w:sz w:val="26"/>
          <w:szCs w:val="26"/>
          <w:shd w:val="clear" w:color="auto" w:fill="FFFFFF"/>
          <w:lang w:eastAsia="en-US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Lies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</w:t>
      </w:r>
      <w:r w:rsidR="006E1B25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Berichte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der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>Austauschpaare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 und finde die </w:t>
      </w:r>
      <w:r>
        <w:rPr>
          <w:rFonts w:cs="Arial"/>
          <w:b/>
          <w:bCs/>
          <w:color w:val="000000" w:themeColor="text1"/>
          <w:spacing w:val="10"/>
          <w:sz w:val="26"/>
          <w:szCs w:val="26"/>
        </w:rPr>
        <w:t xml:space="preserve">besten </w:t>
      </w:r>
      <w:r w:rsidR="00FD6FCB" w:rsidRPr="00636D81">
        <w:rPr>
          <w:rFonts w:cs="Arial"/>
          <w:b/>
          <w:bCs/>
          <w:color w:val="000000" w:themeColor="text1"/>
          <w:spacing w:val="10"/>
          <w:sz w:val="26"/>
          <w:szCs w:val="26"/>
        </w:rPr>
        <w:t>Kombinationen. Kontrolliere deine Antworten mit einer anderen Person.</w:t>
      </w:r>
    </w:p>
    <w:p w14:paraId="5CB1B70D" w14:textId="5F3A3DB2" w:rsidR="00524D45" w:rsidRPr="00703F50" w:rsidRDefault="00524D45" w:rsidP="00524D45">
      <w:pPr>
        <w:rPr>
          <w:rFonts w:cs="Arial"/>
          <w:b/>
          <w:bCs/>
          <w:spacing w:val="10"/>
          <w:sz w:val="26"/>
          <w:szCs w:val="26"/>
        </w:rPr>
      </w:pPr>
      <w:r>
        <w:rPr>
          <w:noProof/>
        </w:rPr>
        <w:drawing>
          <wp:inline distT="0" distB="0" distL="0" distR="0" wp14:anchorId="276B259B" wp14:editId="548E7350">
            <wp:extent cx="260350" cy="31496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rFonts w:cs="Arial"/>
          <w:b/>
          <w:bCs/>
          <w:spacing w:val="10"/>
          <w:sz w:val="26"/>
          <w:szCs w:val="26"/>
        </w:rPr>
        <w:t xml:space="preserve"> </w:t>
      </w:r>
      <w:r w:rsidR="00FD6FCB">
        <w:rPr>
          <w:noProof/>
        </w:rPr>
        <w:drawing>
          <wp:inline distT="0" distB="0" distL="0" distR="0" wp14:anchorId="4FE8AF5C" wp14:editId="2C9C3F7B">
            <wp:extent cx="241935" cy="314960"/>
            <wp:effectExtent l="0" t="0" r="5715" b="8890"/>
            <wp:docPr id="1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31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CB">
        <w:rPr>
          <w:rFonts w:cs="Arial"/>
          <w:b/>
          <w:bCs/>
          <w:spacing w:val="10"/>
          <w:sz w:val="26"/>
          <w:szCs w:val="26"/>
        </w:rPr>
        <w:t xml:space="preserve">   </w:t>
      </w:r>
      <w:r>
        <w:rPr>
          <w:noProof/>
        </w:rPr>
        <w:drawing>
          <wp:inline distT="0" distB="0" distL="0" distR="0" wp14:anchorId="525DAABA" wp14:editId="3AFD638E">
            <wp:extent cx="387350" cy="345440"/>
            <wp:effectExtent l="0" t="0" r="0" b="0"/>
            <wp:docPr id="19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2E10C9CF" wp14:editId="551AC551">
            <wp:extent cx="284480" cy="308610"/>
            <wp:effectExtent l="0" t="0" r="1270" b="0"/>
            <wp:docPr id="20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3F50">
        <w:rPr>
          <w:rFonts w:cs="Arial"/>
          <w:b/>
          <w:bCs/>
          <w:spacing w:val="10"/>
          <w:sz w:val="26"/>
          <w:szCs w:val="26"/>
        </w:rPr>
        <w:t xml:space="preserve">    </w:t>
      </w:r>
    </w:p>
    <w:p w14:paraId="1E8B23E3" w14:textId="27660C51" w:rsidR="009C4E51" w:rsidRDefault="00524D45" w:rsidP="006E1B25">
      <w:pPr>
        <w:rPr>
          <w:rFonts w:cs="Arial"/>
          <w:sz w:val="12"/>
          <w:szCs w:val="12"/>
        </w:rPr>
      </w:pPr>
      <w:r w:rsidRPr="00703F50">
        <w:rPr>
          <w:rFonts w:cs="Arial"/>
          <w:sz w:val="12"/>
          <w:szCs w:val="12"/>
        </w:rPr>
        <w:t xml:space="preserve">Lesen </w:t>
      </w:r>
      <w:r w:rsidR="00FD6FCB">
        <w:rPr>
          <w:rFonts w:cs="Arial"/>
          <w:sz w:val="12"/>
          <w:szCs w:val="12"/>
        </w:rPr>
        <w:t xml:space="preserve"> Einzelarbeit</w:t>
      </w:r>
      <w:r w:rsidRPr="00703F50">
        <w:rPr>
          <w:rFonts w:cs="Arial"/>
          <w:sz w:val="12"/>
          <w:szCs w:val="12"/>
        </w:rPr>
        <w:t xml:space="preserve">  </w:t>
      </w:r>
      <w:r>
        <w:rPr>
          <w:rFonts w:cs="Arial"/>
          <w:sz w:val="12"/>
          <w:szCs w:val="12"/>
        </w:rPr>
        <w:t xml:space="preserve">Sprechen   Partnerarbeit </w:t>
      </w:r>
    </w:p>
    <w:p w14:paraId="7D8CBC30" w14:textId="1B1C7F37" w:rsidR="00FD6FCB" w:rsidRDefault="00FD6FCB" w:rsidP="006E1B25">
      <w:pPr>
        <w:rPr>
          <w:rFonts w:cs="Arial"/>
          <w:sz w:val="12"/>
          <w:szCs w:val="12"/>
        </w:rPr>
      </w:pPr>
    </w:p>
    <w:p w14:paraId="2F492B89" w14:textId="2517F658" w:rsidR="00FD6FCB" w:rsidRDefault="00FD6FCB" w:rsidP="006E1B25">
      <w:pPr>
        <w:rPr>
          <w:rFonts w:cs="Arial"/>
          <w:sz w:val="12"/>
          <w:szCs w:val="12"/>
        </w:rPr>
      </w:pPr>
    </w:p>
    <w:p w14:paraId="23526410" w14:textId="2AD58857" w:rsidR="00FD6FCB" w:rsidRDefault="00FD6FCB" w:rsidP="006E1B25">
      <w:pPr>
        <w:rPr>
          <w:rFonts w:cs="Arial"/>
          <w:sz w:val="12"/>
          <w:szCs w:val="12"/>
        </w:rPr>
      </w:pPr>
    </w:p>
    <w:p w14:paraId="5CDC32DE" w14:textId="06985082" w:rsidR="00FD6FCB" w:rsidRDefault="00FD6FCB" w:rsidP="006E1B25">
      <w:pPr>
        <w:rPr>
          <w:rFonts w:cs="Arial"/>
          <w:sz w:val="12"/>
          <w:szCs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67"/>
        <w:gridCol w:w="5891"/>
      </w:tblGrid>
      <w:tr w:rsidR="00FD6FCB" w:rsidRPr="00FD6FCB" w14:paraId="37F503B2" w14:textId="77777777" w:rsidTr="007D071C">
        <w:tc>
          <w:tcPr>
            <w:tcW w:w="2552" w:type="dxa"/>
            <w:vMerge w:val="restart"/>
          </w:tcPr>
          <w:p w14:paraId="1791F6AE" w14:textId="77777777" w:rsid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29B5FFF7" w14:textId="482778EF" w:rsidR="007D071C" w:rsidRDefault="00EA4CD9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D57321B" wp14:editId="655DC236">
                      <wp:simplePos x="0" y="0"/>
                      <wp:positionH relativeFrom="column">
                        <wp:posOffset>647036</wp:posOffset>
                      </wp:positionH>
                      <wp:positionV relativeFrom="paragraph">
                        <wp:posOffset>99916</wp:posOffset>
                      </wp:positionV>
                      <wp:extent cx="1359563" cy="858741"/>
                      <wp:effectExtent l="0" t="25400" r="37465" b="17780"/>
                      <wp:wrapNone/>
                      <wp:docPr id="40438354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9563" cy="85874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E2B40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50.95pt;margin-top:7.85pt;width:107.05pt;height:67.6pt;flip:y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0E5B655" w14:textId="3F9FD568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06B132EF" w14:textId="7B523FFB" w:rsidR="00FD6FCB" w:rsidRPr="00FD6FCB" w:rsidRDefault="00EA4CD9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79E246A4" wp14:editId="4820B6E3">
                      <wp:simplePos x="0" y="0"/>
                      <wp:positionH relativeFrom="column">
                        <wp:posOffset>453040</wp:posOffset>
                      </wp:positionH>
                      <wp:positionV relativeFrom="paragraph">
                        <wp:posOffset>97708</wp:posOffset>
                      </wp:positionV>
                      <wp:extent cx="1495517" cy="1041621"/>
                      <wp:effectExtent l="0" t="0" r="41275" b="38100"/>
                      <wp:wrapNone/>
                      <wp:docPr id="71162672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5517" cy="1041621"/>
                              </a:xfrm>
                              <a:prstGeom prst="straightConnector1">
                                <a:avLst/>
                              </a:prstGeom>
                              <a:ln w="31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56CD798" id="Straight Arrow Connector 1" o:spid="_x0000_s1026" type="#_x0000_t32" style="position:absolute;margin-left:35.65pt;margin-top:7.7pt;width:117.75pt;height:82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" strokecolor="black [3200]" strokeweight=".25pt">
                      <v:stroke endarrow="block" joinstyle="miter"/>
                    </v:shape>
                  </w:pict>
                </mc:Fallback>
              </mc:AlternateContent>
            </w:r>
            <w:r w:rsidR="00E920CB">
              <w:rPr>
                <w:rFonts w:cs="Arial"/>
                <w:sz w:val="24"/>
                <w:szCs w:val="24"/>
              </w:rPr>
              <w:t>Janne</w:t>
            </w:r>
          </w:p>
          <w:p w14:paraId="25FCF322" w14:textId="139E434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43E086CD" w14:textId="066E97BC" w:rsidR="00FD6FCB" w:rsidRPr="00FD6FCB" w:rsidRDefault="00EA4CD9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BBFCE07" wp14:editId="05210EEF">
                      <wp:simplePos x="0" y="0"/>
                      <wp:positionH relativeFrom="column">
                        <wp:posOffset>591377</wp:posOffset>
                      </wp:positionH>
                      <wp:positionV relativeFrom="paragraph">
                        <wp:posOffset>162201</wp:posOffset>
                      </wp:positionV>
                      <wp:extent cx="1360253" cy="1160891"/>
                      <wp:effectExtent l="0" t="25400" r="36830" b="20320"/>
                      <wp:wrapNone/>
                      <wp:docPr id="62846283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0253" cy="116089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1987F36" id="Straight Arrow Connector 2" o:spid="_x0000_s1026" type="#_x0000_t32" style="position:absolute;margin-left:46.55pt;margin-top:12.75pt;width:107.1pt;height:91.4pt;flip:y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7D21DA3" w14:textId="178A6B67" w:rsidR="00FD6FCB" w:rsidRP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Nicholas</w:t>
            </w:r>
          </w:p>
          <w:p w14:paraId="7BCFC32D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0C8C135B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73A20A86" w14:textId="0DFCDB0B" w:rsidR="00FD6FCB" w:rsidRPr="00FD6FCB" w:rsidRDefault="00EA4CD9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86BDAC3" wp14:editId="1246AFCD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89093</wp:posOffset>
                      </wp:positionV>
                      <wp:extent cx="612250" cy="1566628"/>
                      <wp:effectExtent l="0" t="0" r="35560" b="33655"/>
                      <wp:wrapNone/>
                      <wp:docPr id="1081425765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250" cy="156662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76684F" id="Straight Arrow Connector 1" o:spid="_x0000_s1026" type="#_x0000_t32" style="position:absolute;margin-left:109.8pt;margin-top:7pt;width:48.2pt;height:123.35p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920CB">
              <w:rPr>
                <w:rFonts w:cs="Arial"/>
                <w:sz w:val="24"/>
                <w:szCs w:val="24"/>
              </w:rPr>
              <w:t>Janne und Nicholas</w:t>
            </w:r>
          </w:p>
          <w:p w14:paraId="66DD3E3D" w14:textId="77777777" w:rsidR="00665C79" w:rsidRDefault="00665C79" w:rsidP="006E1B25">
            <w:pPr>
              <w:rPr>
                <w:rFonts w:cs="Arial"/>
                <w:sz w:val="24"/>
                <w:szCs w:val="24"/>
              </w:rPr>
            </w:pPr>
          </w:p>
          <w:p w14:paraId="4E97F582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2A7AAECB" w14:textId="28699C70" w:rsidR="00FD6FCB" w:rsidRPr="00FD6FCB" w:rsidRDefault="00EA4CD9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8CB32B9" wp14:editId="4D48EFE7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97707</wp:posOffset>
                      </wp:positionV>
                      <wp:extent cx="557263" cy="1033476"/>
                      <wp:effectExtent l="0" t="25400" r="40005" b="20955"/>
                      <wp:wrapNone/>
                      <wp:docPr id="1063639248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7263" cy="103347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664AA13" id="Straight Arrow Connector 4" o:spid="_x0000_s1026" type="#_x0000_t32" style="position:absolute;margin-left:109.8pt;margin-top:7.7pt;width:43.9pt;height:81.4pt;flip: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920CB">
              <w:rPr>
                <w:rFonts w:cs="Arial"/>
                <w:sz w:val="24"/>
                <w:szCs w:val="24"/>
              </w:rPr>
              <w:t>Hannah</w:t>
            </w:r>
          </w:p>
          <w:p w14:paraId="3F905BD1" w14:textId="744BD858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  <w:p w14:paraId="740C8B4B" w14:textId="20C1D609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67CDF201" w14:textId="39091238" w:rsidR="00FD6FCB" w:rsidRPr="00DA14B4" w:rsidRDefault="00B20DF6" w:rsidP="006E1B25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54F13FE" wp14:editId="647CF5EC">
                      <wp:simplePos x="0" y="0"/>
                      <wp:positionH relativeFrom="column">
                        <wp:posOffset>456206</wp:posOffset>
                      </wp:positionH>
                      <wp:positionV relativeFrom="paragraph">
                        <wp:posOffset>103229</wp:posOffset>
                      </wp:positionV>
                      <wp:extent cx="1495517" cy="2210463"/>
                      <wp:effectExtent l="0" t="0" r="53975" b="37465"/>
                      <wp:wrapNone/>
                      <wp:docPr id="298945298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5517" cy="221046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E86353" id="Straight Arrow Connector 3" o:spid="_x0000_s1026" type="#_x0000_t32" style="position:absolute;margin-left:35.9pt;margin-top:8.15pt;width:117.75pt;height:174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A4CD9"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6DEFD0D" wp14:editId="381998B3">
                      <wp:simplePos x="0" y="0"/>
                      <wp:positionH relativeFrom="column">
                        <wp:posOffset>1314947</wp:posOffset>
                      </wp:positionH>
                      <wp:positionV relativeFrom="paragraph">
                        <wp:posOffset>158888</wp:posOffset>
                      </wp:positionV>
                      <wp:extent cx="636776" cy="1979875"/>
                      <wp:effectExtent l="0" t="25400" r="36830" b="14605"/>
                      <wp:wrapNone/>
                      <wp:docPr id="1807505105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6776" cy="1979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167DDF" id="Straight Arrow Connector 6" o:spid="_x0000_s1026" type="#_x0000_t32" style="position:absolute;margin-left:103.55pt;margin-top:12.5pt;width:50.15pt;height:155.9pt;flip:y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920CB" w:rsidRPr="00DA14B4">
              <w:rPr>
                <w:rFonts w:cs="Arial"/>
                <w:sz w:val="24"/>
                <w:szCs w:val="24"/>
                <w:lang w:val="en-US"/>
              </w:rPr>
              <w:t>Sunny</w:t>
            </w:r>
          </w:p>
          <w:p w14:paraId="4C90306D" w14:textId="503EC81C" w:rsidR="00665C79" w:rsidRPr="00DA14B4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1D114BF7" w14:textId="402B4366" w:rsidR="007D071C" w:rsidRPr="00DA14B4" w:rsidRDefault="007D071C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5BB81C09" w14:textId="61013C05" w:rsidR="00FD6FCB" w:rsidRPr="00DA14B4" w:rsidRDefault="00E920CB" w:rsidP="006E1B25">
            <w:pPr>
              <w:rPr>
                <w:rFonts w:cs="Arial"/>
                <w:sz w:val="24"/>
                <w:szCs w:val="24"/>
                <w:lang w:val="en-US"/>
              </w:rPr>
            </w:pPr>
            <w:r w:rsidRPr="00DA14B4">
              <w:rPr>
                <w:rFonts w:cs="Arial"/>
                <w:sz w:val="24"/>
                <w:szCs w:val="24"/>
                <w:lang w:val="en-US"/>
              </w:rPr>
              <w:t>Hannah und Sunny</w:t>
            </w:r>
          </w:p>
          <w:p w14:paraId="2A3A9EA7" w14:textId="0F392CFA" w:rsidR="00665C79" w:rsidRPr="00DA14B4" w:rsidRDefault="00665C79" w:rsidP="006E1B25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699FFCA8" w14:textId="0A0419BB" w:rsidR="007D071C" w:rsidRPr="00DA14B4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0032337E" w14:textId="275A1C3C" w:rsidR="00665C79" w:rsidRPr="00DA14B4" w:rsidRDefault="00EA4CD9" w:rsidP="00665C79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6A029A47" wp14:editId="7E3F8ED8">
                      <wp:simplePos x="0" y="0"/>
                      <wp:positionH relativeFrom="column">
                        <wp:posOffset>400906</wp:posOffset>
                      </wp:positionH>
                      <wp:positionV relativeFrom="paragraph">
                        <wp:posOffset>92296</wp:posOffset>
                      </wp:positionV>
                      <wp:extent cx="1550366" cy="0"/>
                      <wp:effectExtent l="0" t="63500" r="0" b="76200"/>
                      <wp:wrapNone/>
                      <wp:docPr id="1407603556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036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E28DD6" id="Straight Arrow Connector 8" o:spid="_x0000_s1026" type="#_x0000_t32" style="position:absolute;margin-left:31.55pt;margin-top:7.25pt;width:122.1pt;height:0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920CB" w:rsidRPr="00DA14B4">
              <w:rPr>
                <w:rFonts w:cs="Arial"/>
                <w:sz w:val="24"/>
                <w:szCs w:val="24"/>
                <w:lang w:val="en-US"/>
              </w:rPr>
              <w:t>Sara</w:t>
            </w:r>
          </w:p>
          <w:p w14:paraId="682AB6C2" w14:textId="5F65817D" w:rsidR="00665C79" w:rsidRPr="00DA14B4" w:rsidRDefault="00665C79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2F17C954" w14:textId="35F57A61" w:rsidR="007D071C" w:rsidRPr="00DA14B4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5EAC074" w14:textId="2564A02D" w:rsidR="00E920CB" w:rsidRPr="00DA14B4" w:rsidRDefault="00B20DF6" w:rsidP="00665C79">
            <w:p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9B39E88" wp14:editId="447B7156">
                      <wp:simplePos x="0" y="0"/>
                      <wp:positionH relativeFrom="column">
                        <wp:posOffset>647037</wp:posOffset>
                      </wp:positionH>
                      <wp:positionV relativeFrom="paragraph">
                        <wp:posOffset>84980</wp:posOffset>
                      </wp:positionV>
                      <wp:extent cx="1248355" cy="45719"/>
                      <wp:effectExtent l="0" t="25400" r="34925" b="69215"/>
                      <wp:wrapNone/>
                      <wp:docPr id="430271710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835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CFD4320" id="Straight Arrow Connector 7" o:spid="_x0000_s1026" type="#_x0000_t32" style="position:absolute;margin-left:50.95pt;margin-top:6.7pt;width:98.3pt;height:3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E920CB" w:rsidRPr="00DA14B4">
              <w:rPr>
                <w:rFonts w:cs="Arial"/>
                <w:sz w:val="24"/>
                <w:szCs w:val="24"/>
                <w:lang w:val="en-US"/>
              </w:rPr>
              <w:t>Rebecca</w:t>
            </w:r>
          </w:p>
          <w:p w14:paraId="1A02FB46" w14:textId="77777777" w:rsidR="00E920CB" w:rsidRPr="00DA14B4" w:rsidRDefault="00E920CB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37C26FFC" w14:textId="77777777" w:rsidR="007D071C" w:rsidRPr="00DA14B4" w:rsidRDefault="007D071C" w:rsidP="00665C79">
            <w:pPr>
              <w:rPr>
                <w:rFonts w:cs="Arial"/>
                <w:sz w:val="24"/>
                <w:szCs w:val="24"/>
                <w:lang w:val="en-US"/>
              </w:rPr>
            </w:pPr>
          </w:p>
          <w:p w14:paraId="788DB1EA" w14:textId="3E936625" w:rsidR="00665C79" w:rsidRP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Sara und Rebecca</w:t>
            </w:r>
          </w:p>
        </w:tc>
        <w:tc>
          <w:tcPr>
            <w:tcW w:w="567" w:type="dxa"/>
          </w:tcPr>
          <w:p w14:paraId="6EEF56F1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233B0538" w14:textId="77777777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03972CCA" w14:textId="394EE885" w:rsid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findet die Schule in Deutschland einfacher als in Südafrika.</w:t>
            </w:r>
          </w:p>
          <w:p w14:paraId="6EE73BFB" w14:textId="2BD5B25D" w:rsidR="00636D81" w:rsidRPr="00FD6FCB" w:rsidRDefault="00636D81" w:rsidP="00665C79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FA9F9EB" w14:textId="77777777" w:rsidTr="007D071C">
        <w:tc>
          <w:tcPr>
            <w:tcW w:w="2552" w:type="dxa"/>
            <w:vMerge/>
          </w:tcPr>
          <w:p w14:paraId="4D9B92B7" w14:textId="09E942E3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584228" w14:textId="2FED363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0BD1603F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72FEAF59" w14:textId="2A43F316" w:rsidR="00FD6FCB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wusste vor dem Austausch nicht, ob sie sich mit ihrer Gastschwester verstehen wird.</w:t>
            </w:r>
          </w:p>
          <w:p w14:paraId="28EEE3E8" w14:textId="474F48EF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5C440CF3" w14:textId="77777777" w:rsidTr="007D071C">
        <w:tc>
          <w:tcPr>
            <w:tcW w:w="2552" w:type="dxa"/>
            <w:vMerge/>
          </w:tcPr>
          <w:p w14:paraId="66E5A6E0" w14:textId="54B7B20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3FDEFB" w14:textId="400783A6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3851C37B" w14:textId="68EE898E" w:rsidR="007D071C" w:rsidRDefault="007D071C" w:rsidP="00665C79">
            <w:pPr>
              <w:rPr>
                <w:rFonts w:cs="Arial"/>
                <w:sz w:val="24"/>
                <w:szCs w:val="24"/>
              </w:rPr>
            </w:pPr>
          </w:p>
          <w:p w14:paraId="1E203E10" w14:textId="7A660EC6" w:rsidR="00FD6FCB" w:rsidRDefault="00E920CB" w:rsidP="00665C7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war vor seinem Austausch sehr optimistisch</w:t>
            </w:r>
            <w:r w:rsidR="00665C79">
              <w:rPr>
                <w:rFonts w:cs="Arial"/>
                <w:sz w:val="24"/>
                <w:szCs w:val="24"/>
              </w:rPr>
              <w:t>.</w:t>
            </w:r>
          </w:p>
          <w:p w14:paraId="145A037A" w14:textId="4FD3A76C" w:rsidR="00636D81" w:rsidRPr="00FD6FCB" w:rsidRDefault="00636D81" w:rsidP="00665C79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1F61C9D" w14:textId="77777777" w:rsidTr="007D071C">
        <w:tc>
          <w:tcPr>
            <w:tcW w:w="2552" w:type="dxa"/>
            <w:vMerge/>
          </w:tcPr>
          <w:p w14:paraId="39B1B7DF" w14:textId="529321B4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E7A792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2CAD6579" w14:textId="6E4923D8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69F27624" w14:textId="33C521C6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sind beide eher schüchtern.</w:t>
            </w:r>
          </w:p>
          <w:p w14:paraId="584EED81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000AEF4E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2ED66570" w14:textId="131AA3CF" w:rsidR="00E920CB" w:rsidRDefault="007D071C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</w:t>
            </w:r>
            <w:r w:rsidR="00E920CB">
              <w:rPr>
                <w:rFonts w:cs="Arial"/>
                <w:sz w:val="24"/>
                <w:szCs w:val="24"/>
              </w:rPr>
              <w:t>eilen die gleichen Interessen.</w:t>
            </w:r>
          </w:p>
          <w:p w14:paraId="5F1489C4" w14:textId="00EA0048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62FA0EDB" w14:textId="77777777" w:rsidTr="007D071C">
        <w:tc>
          <w:tcPr>
            <w:tcW w:w="2552" w:type="dxa"/>
            <w:vMerge/>
          </w:tcPr>
          <w:p w14:paraId="1E1CDB05" w14:textId="597AD21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0B0656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7D106340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7C9F5487" w14:textId="3E8B322B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konnten sich immer gut unterhalten.</w:t>
            </w:r>
          </w:p>
          <w:p w14:paraId="45FF01EF" w14:textId="79BE9012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E1AB9E9" w14:textId="77777777" w:rsidTr="007D071C">
        <w:tc>
          <w:tcPr>
            <w:tcW w:w="2552" w:type="dxa"/>
            <w:vMerge/>
          </w:tcPr>
          <w:p w14:paraId="2E18CA04" w14:textId="015D2399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0AC8DC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74B789A0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30124F40" w14:textId="78BC8E99" w:rsidR="00FD6FCB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sich in ihrer Gastfamilie sehr wohl gefühlt.</w:t>
            </w:r>
          </w:p>
          <w:p w14:paraId="20C84563" w14:textId="7B85B1F9" w:rsidR="00E920CB" w:rsidRPr="00FD6F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636D81" w:rsidRPr="00FD6FCB" w14:paraId="130F9D5D" w14:textId="77777777" w:rsidTr="007D071C">
        <w:tc>
          <w:tcPr>
            <w:tcW w:w="2552" w:type="dxa"/>
            <w:vMerge/>
          </w:tcPr>
          <w:p w14:paraId="302134FE" w14:textId="77777777" w:rsidR="00636D81" w:rsidRPr="00FD6FCB" w:rsidRDefault="00636D81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FAAF79" w14:textId="77777777" w:rsidR="00636D81" w:rsidRPr="00FD6FCB" w:rsidRDefault="00636D81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4FA48E1B" w14:textId="77777777" w:rsidR="007D071C" w:rsidRDefault="007D071C" w:rsidP="00E920CB">
            <w:pPr>
              <w:rPr>
                <w:rFonts w:cs="Arial"/>
                <w:sz w:val="24"/>
                <w:szCs w:val="24"/>
              </w:rPr>
            </w:pPr>
          </w:p>
          <w:p w14:paraId="424D40B0" w14:textId="4027BDAE" w:rsidR="00636D81" w:rsidRDefault="00E920CB" w:rsidP="00E920CB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durch den Austausch Toleranz und Pünktlichkeit gelernt.</w:t>
            </w:r>
          </w:p>
          <w:p w14:paraId="202A551B" w14:textId="310C4E06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</w:tc>
      </w:tr>
      <w:tr w:rsidR="00FD6FCB" w:rsidRPr="00FD6FCB" w14:paraId="31861575" w14:textId="77777777" w:rsidTr="007D071C">
        <w:tc>
          <w:tcPr>
            <w:tcW w:w="2552" w:type="dxa"/>
            <w:vMerge/>
          </w:tcPr>
          <w:p w14:paraId="23100690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D88C6B" w14:textId="77777777" w:rsidR="00FD6FCB" w:rsidRPr="00FD6FCB" w:rsidRDefault="00FD6FCB" w:rsidP="006E1B2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1" w:type="dxa"/>
          </w:tcPr>
          <w:p w14:paraId="6C611DAB" w14:textId="77777777" w:rsidR="007D071C" w:rsidRDefault="007D071C" w:rsidP="006E1B25">
            <w:pPr>
              <w:rPr>
                <w:rFonts w:cs="Arial"/>
                <w:sz w:val="24"/>
                <w:szCs w:val="24"/>
              </w:rPr>
            </w:pPr>
          </w:p>
          <w:p w14:paraId="5644F070" w14:textId="76EC901A" w:rsidR="00FD6FCB" w:rsidRDefault="00E920CB" w:rsidP="006E1B2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hat besonders die Freiheit in Deutschland gefallen.</w:t>
            </w:r>
          </w:p>
          <w:p w14:paraId="668FB0FF" w14:textId="02E1899C" w:rsidR="007D071C" w:rsidRPr="00FD6FCB" w:rsidRDefault="007D071C" w:rsidP="006E1B2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C55473F" w14:textId="0E9B0253" w:rsidR="00FD6FCB" w:rsidRDefault="00FD6FCB" w:rsidP="006E1B25">
      <w:pPr>
        <w:rPr>
          <w:rFonts w:cs="Arial"/>
          <w:sz w:val="12"/>
          <w:szCs w:val="12"/>
        </w:rPr>
      </w:pPr>
    </w:p>
    <w:p w14:paraId="6BB4D3BC" w14:textId="132BCC3C" w:rsidR="00FD6FCB" w:rsidRDefault="00FD6FCB" w:rsidP="006E1B25">
      <w:pPr>
        <w:rPr>
          <w:rFonts w:cs="Arial"/>
          <w:sz w:val="12"/>
          <w:szCs w:val="12"/>
        </w:rPr>
      </w:pPr>
    </w:p>
    <w:p w14:paraId="1246D3DF" w14:textId="6062ED7D" w:rsidR="00FD6FCB" w:rsidRDefault="00FD6FCB" w:rsidP="006E1B25">
      <w:pPr>
        <w:rPr>
          <w:rFonts w:cs="Arial"/>
          <w:sz w:val="12"/>
          <w:szCs w:val="12"/>
        </w:rPr>
      </w:pPr>
    </w:p>
    <w:p w14:paraId="6266CD36" w14:textId="0DFE3A11" w:rsidR="00FD6FCB" w:rsidRDefault="007D071C" w:rsidP="006E1B25">
      <w:pPr>
        <w:rPr>
          <w:rFonts w:cs="Arial"/>
          <w:sz w:val="12"/>
          <w:szCs w:val="12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FA5A8AC" wp14:editId="734A1D4E">
                <wp:simplePos x="0" y="0"/>
                <wp:positionH relativeFrom="column">
                  <wp:posOffset>3203327</wp:posOffset>
                </wp:positionH>
                <wp:positionV relativeFrom="paragraph">
                  <wp:posOffset>55604</wp:posOffset>
                </wp:positionV>
                <wp:extent cx="1971206" cy="794479"/>
                <wp:effectExtent l="12700" t="12700" r="22860" b="31115"/>
                <wp:wrapNone/>
                <wp:docPr id="24" name="Oval Callo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206" cy="794479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DCC6D" w14:textId="7823D0F5" w:rsidR="00FD6FCB" w:rsidRPr="00FD6FCB" w:rsidRDefault="00E920CB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Janne</w:t>
                            </w:r>
                            <w:r w:rsidR="00636D81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A5A8AC" id="Oval Callout 24" o:spid="_x0000_s1028" type="#_x0000_t63" style="position:absolute;margin-left:252.25pt;margin-top:4.4pt;width:155.2pt;height:62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" adj="2402,-301" fillcolor="white [3201]" strokecolor="black [3200]" strokeweight="1pt">
                <v:textbox>
                  <w:txbxContent>
                    <w:p w14:paraId="4D9DCC6D" w14:textId="7823D0F5" w:rsidR="00FD6FCB" w:rsidRPr="00FD6FCB" w:rsidRDefault="00E920CB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Janne</w:t>
                      </w:r>
                      <w:r w:rsidR="00636D81">
                        <w:rPr>
                          <w:i/>
                          <w:sz w:val="22"/>
                          <w:szCs w:val="22"/>
                        </w:rPr>
                        <w:t xml:space="preserve">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277F4D0" wp14:editId="70C835AB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1971040" cy="794385"/>
                <wp:effectExtent l="0" t="38100" r="0" b="31115"/>
                <wp:wrapNone/>
                <wp:docPr id="18" name="Oval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70590">
                          <a:off x="0" y="0"/>
                          <a:ext cx="1971040" cy="794385"/>
                        </a:xfrm>
                        <a:prstGeom prst="wedgeEllipseCallout">
                          <a:avLst>
                            <a:gd name="adj1" fmla="val -38880"/>
                            <a:gd name="adj2" fmla="val -5139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5F365" w14:textId="77738390" w:rsidR="00FD6FCB" w:rsidRPr="00FD6FCB" w:rsidRDefault="00636D81" w:rsidP="00FD6FCB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Was </w:t>
                            </w:r>
                            <w:r w:rsidR="00E920CB">
                              <w:rPr>
                                <w:i/>
                                <w:sz w:val="22"/>
                                <w:szCs w:val="22"/>
                              </w:rPr>
                              <w:t>erfahren wir über Janne?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77F4D0" id="Oval Callout 18" o:spid="_x0000_s1029" type="#_x0000_t63" style="position:absolute;margin-left:0;margin-top:6.7pt;width:155.2pt;height:62.55pt;rotation:-578257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" adj="2402,-301" fillcolor="white [3201]" strokecolor="black [3200]" strokeweight="1pt">
                <v:textbox>
                  <w:txbxContent>
                    <w:p w14:paraId="34A5F365" w14:textId="77738390" w:rsidR="00FD6FCB" w:rsidRPr="00FD6FCB" w:rsidRDefault="00636D81" w:rsidP="00FD6FCB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sz w:val="22"/>
                          <w:szCs w:val="22"/>
                        </w:rPr>
                        <w:t xml:space="preserve">Was </w:t>
                      </w:r>
                      <w:r w:rsidR="00E920CB">
                        <w:rPr>
                          <w:i/>
                          <w:sz w:val="22"/>
                          <w:szCs w:val="22"/>
                        </w:rPr>
                        <w:t>erfahren wir über Janne?</w:t>
                      </w:r>
                    </w:p>
                  </w:txbxContent>
                </v:textbox>
              </v:shape>
            </w:pict>
          </mc:Fallback>
        </mc:AlternateContent>
      </w:r>
    </w:p>
    <w:p w14:paraId="2BC31752" w14:textId="7ECB3A7C" w:rsidR="00FD6FCB" w:rsidRDefault="00FD6FCB" w:rsidP="006E1B25">
      <w:pPr>
        <w:rPr>
          <w:rFonts w:cs="Arial"/>
          <w:sz w:val="12"/>
          <w:szCs w:val="12"/>
        </w:rPr>
      </w:pPr>
    </w:p>
    <w:p w14:paraId="380601AD" w14:textId="65537C3A" w:rsidR="00FD6FCB" w:rsidRDefault="00FD6FCB" w:rsidP="006E1B25">
      <w:pPr>
        <w:rPr>
          <w:rFonts w:cs="Arial"/>
          <w:sz w:val="12"/>
          <w:szCs w:val="12"/>
        </w:rPr>
      </w:pPr>
    </w:p>
    <w:p w14:paraId="7909D74A" w14:textId="09951BC3" w:rsidR="00FD6FCB" w:rsidRDefault="00FD6FCB" w:rsidP="006E1B25">
      <w:pPr>
        <w:rPr>
          <w:rFonts w:cs="Arial"/>
          <w:sz w:val="12"/>
          <w:szCs w:val="12"/>
        </w:rPr>
      </w:pPr>
    </w:p>
    <w:p w14:paraId="3856AE47" w14:textId="158296A3" w:rsidR="00FD6FCB" w:rsidRDefault="00FD6FCB" w:rsidP="006E1B25">
      <w:pPr>
        <w:rPr>
          <w:rFonts w:cs="Arial"/>
          <w:sz w:val="12"/>
          <w:szCs w:val="12"/>
        </w:rPr>
      </w:pPr>
    </w:p>
    <w:p w14:paraId="7CCB737E" w14:textId="1F7D9055" w:rsidR="00FD6FCB" w:rsidRDefault="00FD6FCB" w:rsidP="006E1B25">
      <w:pPr>
        <w:rPr>
          <w:rFonts w:cs="Arial"/>
          <w:sz w:val="12"/>
          <w:szCs w:val="12"/>
        </w:rPr>
      </w:pPr>
    </w:p>
    <w:p w14:paraId="2DD15092" w14:textId="195FDF17" w:rsidR="00FD6FCB" w:rsidRDefault="00FD6FCB" w:rsidP="006E1B25">
      <w:pPr>
        <w:rPr>
          <w:rFonts w:cs="Arial"/>
          <w:sz w:val="12"/>
          <w:szCs w:val="12"/>
        </w:rPr>
      </w:pPr>
    </w:p>
    <w:p w14:paraId="4B0A4260" w14:textId="718BD933" w:rsidR="00FD6FCB" w:rsidRDefault="00FD6FCB" w:rsidP="006E1B25">
      <w:pPr>
        <w:rPr>
          <w:rFonts w:cs="Arial"/>
          <w:sz w:val="12"/>
          <w:szCs w:val="12"/>
        </w:rPr>
      </w:pPr>
    </w:p>
    <w:p w14:paraId="04E92BB7" w14:textId="003EBCCA" w:rsidR="00FD6FCB" w:rsidRDefault="00FD6FCB" w:rsidP="006E1B25">
      <w:pPr>
        <w:rPr>
          <w:rFonts w:cs="Arial"/>
          <w:sz w:val="12"/>
          <w:szCs w:val="12"/>
        </w:rPr>
      </w:pPr>
    </w:p>
    <w:p w14:paraId="01DD326E" w14:textId="1DE45D69" w:rsidR="00FD6FCB" w:rsidRDefault="00FD6FCB" w:rsidP="006E1B25">
      <w:pPr>
        <w:rPr>
          <w:rFonts w:cs="Arial"/>
          <w:sz w:val="12"/>
          <w:szCs w:val="12"/>
        </w:rPr>
      </w:pPr>
    </w:p>
    <w:p w14:paraId="34DC8835" w14:textId="77777777" w:rsidR="00BD7991" w:rsidRDefault="00BD7991" w:rsidP="00BD7991">
      <w:pPr>
        <w:rPr>
          <w:rFonts w:cs="Arial"/>
          <w:sz w:val="12"/>
          <w:szCs w:val="12"/>
        </w:rPr>
      </w:pPr>
    </w:p>
    <w:tbl>
      <w:tblPr>
        <w:tblW w:w="96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7"/>
        <w:gridCol w:w="8970"/>
      </w:tblGrid>
      <w:tr w:rsidR="00BD7991" w:rsidRPr="00D90AE2" w14:paraId="0C373679" w14:textId="77777777" w:rsidTr="00BD7991">
        <w:trPr>
          <w:trHeight w:hRule="exact" w:val="673"/>
        </w:trPr>
        <w:tc>
          <w:tcPr>
            <w:tcW w:w="346" w:type="pct"/>
            <w:vAlign w:val="center"/>
          </w:tcPr>
          <w:p w14:paraId="2394D844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 w:cs="Arial"/>
                <w:b/>
                <w:bCs/>
                <w:spacing w:val="10"/>
                <w:sz w:val="26"/>
                <w:szCs w:val="26"/>
              </w:rPr>
            </w:pPr>
            <w:r w:rsidRPr="00CB6F6B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7A61EFC6" wp14:editId="1A387FE2">
                  <wp:extent cx="323850" cy="323850"/>
                  <wp:effectExtent l="0" t="0" r="0" b="0"/>
                  <wp:docPr id="86" name="Bild 53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 53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3" w:type="pct"/>
          </w:tcPr>
          <w:p w14:paraId="20395D15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B4A0D4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538AD9AE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10CDBAEF" w14:textId="77777777" w:rsidR="00BD7991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  <w:p w14:paraId="3F892AAE" w14:textId="77777777" w:rsidR="00BD7991" w:rsidRPr="00D90AE2" w:rsidRDefault="00BD7991" w:rsidP="00BD7991">
            <w:pPr>
              <w:jc w:val="center"/>
              <w:rPr>
                <w:rFonts w:ascii="Times New Roman" w:eastAsia="Times New Roman" w:hAnsi="Times New Roman"/>
                <w:noProof/>
                <w:spacing w:val="0"/>
                <w:sz w:val="24"/>
                <w:szCs w:val="24"/>
              </w:rPr>
            </w:pPr>
          </w:p>
        </w:tc>
      </w:tr>
      <w:tr w:rsidR="00BD7991" w:rsidRPr="000725F7" w14:paraId="7DA33CD7" w14:textId="77777777" w:rsidTr="00BD7991">
        <w:trPr>
          <w:trHeight w:val="79"/>
        </w:trPr>
        <w:tc>
          <w:tcPr>
            <w:tcW w:w="5000" w:type="pct"/>
            <w:gridSpan w:val="2"/>
          </w:tcPr>
          <w:p w14:paraId="3D316A97" w14:textId="7875C544" w:rsidR="00BD7991" w:rsidRDefault="00E920CB" w:rsidP="00BD7991">
            <w:pPr>
              <w:tabs>
                <w:tab w:val="left" w:pos="336"/>
              </w:tabs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2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.2</w:t>
            </w:r>
            <w:r w:rsidR="001F1C67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Lies die Texte noch einmal</w:t>
            </w:r>
            <w:r w:rsidR="00BD7991" w:rsidRPr="00D90AE2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>.</w:t>
            </w:r>
            <w:r w:rsidR="00BD7991">
              <w:rPr>
                <w:rFonts w:eastAsia="Times New Roman" w:cs="Arial"/>
                <w:b/>
                <w:bCs/>
                <w:spacing w:val="10"/>
                <w:sz w:val="26"/>
                <w:szCs w:val="26"/>
              </w:rPr>
              <w:t xml:space="preserve"> Was ist richtig? Was ist falsch? Kontrolliere die falschen Antworten mit einer anderen Person.</w:t>
            </w:r>
          </w:p>
          <w:p w14:paraId="2BD30A42" w14:textId="77777777" w:rsidR="00BD7991" w:rsidRPr="00703F50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48ECBCF" wp14:editId="752D7B58">
                  <wp:extent cx="260350" cy="314960"/>
                  <wp:effectExtent l="0" t="0" r="6350" b="8890"/>
                  <wp:docPr id="87" name="Grafik 228" descr="A picture containing rectangle, screenshot, tex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Grafik 228" descr="A picture containing rectangle, screenshot, text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6CE1D32E" wp14:editId="2E6F816D">
                  <wp:extent cx="278765" cy="314960"/>
                  <wp:effectExtent l="0" t="0" r="6985" b="8890"/>
                  <wp:docPr id="88" name="Grafik 229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Grafik 229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06C4F3DD" wp14:editId="4CCC20C7">
                  <wp:extent cx="241935" cy="314960"/>
                  <wp:effectExtent l="0" t="0" r="5715" b="8890"/>
                  <wp:docPr id="89" name="Grafik 230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Grafik 230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E1254AC" wp14:editId="30473748">
                  <wp:extent cx="284480" cy="308610"/>
                  <wp:effectExtent l="0" t="0" r="1270" b="0"/>
                  <wp:docPr id="90" name="Grafik 231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D52ED" w14:textId="77777777" w:rsidR="00BD7991" w:rsidRPr="000725F7" w:rsidRDefault="00BD7991" w:rsidP="00BD7991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Lesen     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  <w:r>
              <w:rPr>
                <w:rFonts w:cs="Arial"/>
                <w:sz w:val="12"/>
                <w:szCs w:val="12"/>
              </w:rPr>
              <w:t xml:space="preserve">Partnerarbeit  </w:t>
            </w:r>
          </w:p>
        </w:tc>
      </w:tr>
    </w:tbl>
    <w:p w14:paraId="50889A50" w14:textId="77777777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p w14:paraId="0851380F" w14:textId="77777777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p w14:paraId="6C96240E" w14:textId="773182C3" w:rsidR="00BD7991" w:rsidRPr="001F1C67" w:rsidRDefault="00BD7991" w:rsidP="001F1C67">
      <w:pPr>
        <w:spacing w:line="276" w:lineRule="auto"/>
        <w:rPr>
          <w:rFonts w:cs="Arial"/>
          <w:sz w:val="22"/>
          <w:szCs w:val="22"/>
        </w:rPr>
      </w:pPr>
    </w:p>
    <w:tbl>
      <w:tblPr>
        <w:tblpPr w:leftFromText="180" w:rightFromText="180" w:vertAnchor="text" w:horzAnchor="margin" w:tblpY="-203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06"/>
      </w:tblGrid>
      <w:tr w:rsidR="001F1C67" w:rsidRPr="001F1C67" w14:paraId="688CA2E5" w14:textId="77777777" w:rsidTr="001F1C67">
        <w:trPr>
          <w:trHeight w:val="236"/>
        </w:trPr>
        <w:tc>
          <w:tcPr>
            <w:tcW w:w="5000" w:type="pct"/>
          </w:tcPr>
          <w:tbl>
            <w:tblPr>
              <w:tblpPr w:leftFromText="180" w:rightFromText="180" w:vertAnchor="page" w:horzAnchor="margin" w:tblpY="51"/>
              <w:tblOverlap w:val="never"/>
              <w:tblW w:w="9610" w:type="dxa"/>
              <w:tblLayout w:type="fixed"/>
              <w:tblLook w:val="04A0" w:firstRow="1" w:lastRow="0" w:firstColumn="1" w:lastColumn="0" w:noHBand="0" w:noVBand="1"/>
            </w:tblPr>
            <w:tblGrid>
              <w:gridCol w:w="7502"/>
              <w:gridCol w:w="971"/>
              <w:gridCol w:w="1137"/>
            </w:tblGrid>
            <w:tr w:rsidR="001F1C67" w:rsidRPr="001F1C67" w14:paraId="6062DE7C" w14:textId="77777777" w:rsidTr="00F021C7">
              <w:trPr>
                <w:trHeight w:val="550"/>
              </w:trPr>
              <w:tc>
                <w:tcPr>
                  <w:tcW w:w="7502" w:type="dxa"/>
                  <w:shd w:val="clear" w:color="auto" w:fill="auto"/>
                  <w:vAlign w:val="center"/>
                </w:tcPr>
                <w:p w14:paraId="79E75B15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3B9E3C06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richtig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407194B6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falsch</w:t>
                  </w:r>
                </w:p>
              </w:tc>
            </w:tr>
            <w:tr w:rsidR="001F1C67" w:rsidRPr="001F1C67" w14:paraId="280A92DB" w14:textId="77777777" w:rsidTr="00F021C7">
              <w:trPr>
                <w:trHeight w:val="616"/>
              </w:trPr>
              <w:tc>
                <w:tcPr>
                  <w:tcW w:w="7502" w:type="dxa"/>
                  <w:shd w:val="clear" w:color="auto" w:fill="auto"/>
                </w:tcPr>
                <w:p w14:paraId="3236B42B" w14:textId="66C5EBCE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5F6635C6" w14:textId="1AA61327" w:rsid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Janne war zu Beginn </w:t>
                  </w: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unsicher</w:t>
                  </w:r>
                  <w:r w:rsid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EA4CD9" w:rsidRP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zuversichtlich.</w:t>
                  </w:r>
                </w:p>
                <w:p w14:paraId="4BFE291E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707C373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65209D3" wp14:editId="444FCD4D">
                        <wp:extent cx="134620" cy="134620"/>
                        <wp:effectExtent l="0" t="0" r="0" b="0"/>
                        <wp:docPr id="92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685F3895" w14:textId="06E4EF8C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</w:tr>
            <w:tr w:rsidR="001F1C67" w:rsidRPr="001F1C67" w14:paraId="54C10F81" w14:textId="77777777" w:rsidTr="00F021C7">
              <w:trPr>
                <w:trHeight w:hRule="exact" w:val="747"/>
              </w:trPr>
              <w:tc>
                <w:tcPr>
                  <w:tcW w:w="7502" w:type="dxa"/>
                  <w:shd w:val="clear" w:color="auto" w:fill="auto"/>
                </w:tcPr>
                <w:p w14:paraId="6E56F9C9" w14:textId="56BD78CF" w:rsidR="001F1C67" w:rsidRPr="001F1C67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Janne und Nicholas haben viele Gemeinsamkeiten.</w:t>
                  </w: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19B97C53" w14:textId="348ABB5B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7BE329A1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D85BEA7" wp14:editId="7EEFCFF3">
                        <wp:extent cx="134620" cy="134620"/>
                        <wp:effectExtent l="0" t="0" r="0" b="0"/>
                        <wp:docPr id="96" name="Bild 8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4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1C67" w:rsidRPr="001F1C67" w14:paraId="0CBB00F3" w14:textId="77777777" w:rsidTr="00F021C7">
              <w:trPr>
                <w:trHeight w:hRule="exact" w:val="757"/>
              </w:trPr>
              <w:tc>
                <w:tcPr>
                  <w:tcW w:w="7502" w:type="dxa"/>
                  <w:shd w:val="clear" w:color="auto" w:fill="auto"/>
                </w:tcPr>
                <w:p w14:paraId="0D7CB82F" w14:textId="531D4388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Alle Austauschpaare haben über die Unterschiede zwischen Deutschland und Südafrika gesprochen.</w:t>
                  </w: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04B2A145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109A1D3" wp14:editId="799201ED">
                        <wp:extent cx="134620" cy="134620"/>
                        <wp:effectExtent l="0" t="0" r="0" b="0"/>
                        <wp:docPr id="98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53E17E66" w14:textId="1338137B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</w:tr>
            <w:tr w:rsidR="001F1C67" w:rsidRPr="001F1C67" w14:paraId="0F7461D9" w14:textId="77777777" w:rsidTr="00F021C7">
              <w:trPr>
                <w:trHeight w:val="616"/>
              </w:trPr>
              <w:tc>
                <w:tcPr>
                  <w:tcW w:w="7502" w:type="dxa"/>
                  <w:shd w:val="clear" w:color="auto" w:fill="auto"/>
                </w:tcPr>
                <w:p w14:paraId="3E07F04F" w14:textId="77777777" w:rsidR="001F1C67" w:rsidRDefault="001F1C67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C1B03BC" w14:textId="4EB7B7E0" w:rsidR="007D071C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Nicholas </w:t>
                  </w: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hat in Deutschland nur Sprudelwasser getrunken.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konnte nicht verstehen, dass die Leute in Deutschland nur</w:t>
                  </w:r>
                  <w:r w:rsidR="00B20DF6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Sprudelwasser trinken.</w:t>
                  </w:r>
                </w:p>
                <w:p w14:paraId="7D202159" w14:textId="4F8ED79F" w:rsidR="007D071C" w:rsidRPr="001F1C67" w:rsidRDefault="007D071C" w:rsidP="007D071C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54AC4094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02778CC" wp14:editId="2551F3B1">
                        <wp:extent cx="134620" cy="134620"/>
                        <wp:effectExtent l="0" t="0" r="0" b="0"/>
                        <wp:docPr id="119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6F36414F" w14:textId="4067C574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</w:tr>
            <w:tr w:rsidR="001F1C67" w:rsidRPr="001F1C67" w14:paraId="1E3D3201" w14:textId="77777777" w:rsidTr="00F021C7">
              <w:trPr>
                <w:trHeight w:hRule="exact" w:val="666"/>
              </w:trPr>
              <w:tc>
                <w:tcPr>
                  <w:tcW w:w="7502" w:type="dxa"/>
                  <w:shd w:val="clear" w:color="auto" w:fill="auto"/>
                </w:tcPr>
                <w:p w14:paraId="7EDA75E7" w14:textId="781EFF18" w:rsid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Hannah und Sunny hatten </w:t>
                  </w: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nur wenig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viele 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Gesprächsthemen, über die sie sprechen konnten.</w:t>
                  </w:r>
                </w:p>
                <w:p w14:paraId="2E900DBE" w14:textId="77777777" w:rsidR="007D071C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1DEA285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B1A4A2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7A9C7F81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Stadt gibt. dass Fahrradfahren gut für die Gesundheit ist.</w:t>
                  </w:r>
                </w:p>
                <w:p w14:paraId="60D46BE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503D4ADF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71" w:type="dxa"/>
                  <w:shd w:val="clear" w:color="auto" w:fill="auto"/>
                  <w:vAlign w:val="center"/>
                </w:tcPr>
                <w:p w14:paraId="5A6E3CCE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7D762B58" wp14:editId="3969BE03">
                        <wp:extent cx="134620" cy="134620"/>
                        <wp:effectExtent l="0" t="0" r="0" b="0"/>
                        <wp:docPr id="123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14:paraId="521F84F9" w14:textId="5AD0B983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</w:tr>
          </w:tbl>
          <w:p w14:paraId="2CB41945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  <w:tbl>
            <w:tblPr>
              <w:tblpPr w:leftFromText="180" w:rightFromText="180" w:vertAnchor="page" w:horzAnchor="margin" w:tblpY="51"/>
              <w:tblOverlap w:val="never"/>
              <w:tblW w:w="9482" w:type="dxa"/>
              <w:tblLayout w:type="fixed"/>
              <w:tblLook w:val="04A0" w:firstRow="1" w:lastRow="0" w:firstColumn="1" w:lastColumn="0" w:noHBand="0" w:noVBand="1"/>
            </w:tblPr>
            <w:tblGrid>
              <w:gridCol w:w="7400"/>
              <w:gridCol w:w="959"/>
              <w:gridCol w:w="1123"/>
            </w:tblGrid>
            <w:tr w:rsidR="001F1C67" w:rsidRPr="001F1C67" w14:paraId="02E78DC3" w14:textId="77777777" w:rsidTr="007D071C">
              <w:trPr>
                <w:trHeight w:val="465"/>
              </w:trPr>
              <w:tc>
                <w:tcPr>
                  <w:tcW w:w="7400" w:type="dxa"/>
                  <w:shd w:val="clear" w:color="auto" w:fill="auto"/>
                </w:tcPr>
                <w:p w14:paraId="62F08F75" w14:textId="77777777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143A3BCB" w14:textId="40B56324" w:rsidR="007D071C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 xml:space="preserve">Hannah 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Sunny 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hatte vor dem Austausch Höhenangst.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1914986A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59A5BCCE" wp14:editId="46491E86">
                        <wp:extent cx="134620" cy="134620"/>
                        <wp:effectExtent l="0" t="0" r="0" b="0"/>
                        <wp:docPr id="125" name="Bild 8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627E0CA" w14:textId="05848B6B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 x</w:t>
                  </w:r>
                </w:p>
              </w:tc>
            </w:tr>
            <w:tr w:rsidR="001F1C67" w:rsidRPr="001F1C67" w14:paraId="08786D25" w14:textId="77777777" w:rsidTr="007D071C">
              <w:trPr>
                <w:trHeight w:hRule="exact" w:val="983"/>
              </w:trPr>
              <w:tc>
                <w:tcPr>
                  <w:tcW w:w="7400" w:type="dxa"/>
                  <w:shd w:val="clear" w:color="auto" w:fill="auto"/>
                </w:tcPr>
                <w:p w14:paraId="00FCF47B" w14:textId="77777777" w:rsid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836264B" w14:textId="08399C18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Sara und Rebecca sind im </w:t>
                  </w: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Meer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Aquarium</w:t>
                  </w:r>
                  <w:r w:rsidRP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mit Haien getaucht.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2067C46C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9B09116" wp14:editId="75BAB8FA">
                        <wp:extent cx="134620" cy="134620"/>
                        <wp:effectExtent l="0" t="0" r="0" b="0"/>
                        <wp:docPr id="127" name="Bild 8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3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7E71E0B" w14:textId="1EAC654A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 x</w:t>
                  </w:r>
                </w:p>
              </w:tc>
            </w:tr>
            <w:tr w:rsidR="001F1C67" w:rsidRPr="001F1C67" w14:paraId="7940BAFC" w14:textId="77777777" w:rsidTr="00EA4CD9">
              <w:trPr>
                <w:trHeight w:hRule="exact" w:val="839"/>
              </w:trPr>
              <w:tc>
                <w:tcPr>
                  <w:tcW w:w="7400" w:type="dxa"/>
                  <w:shd w:val="clear" w:color="auto" w:fill="auto"/>
                </w:tcPr>
                <w:p w14:paraId="45D7BC87" w14:textId="7C69292B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Rebeccas Schule in Südafrika hat </w:t>
                  </w:r>
                  <w:r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die gleichen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andere 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Regeln </w:t>
                  </w:r>
                  <w:r w:rsidR="00EA4CD9" w:rsidRPr="00EA4CD9">
                    <w:rPr>
                      <w:rFonts w:cs="Arial"/>
                      <w:strike/>
                      <w:noProof/>
                      <w:sz w:val="22"/>
                      <w:szCs w:val="22"/>
                      <w:lang w:eastAsia="en-US"/>
                    </w:rPr>
                    <w:t>wie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als </w:t>
                  </w: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Saras Schule in Deutschland.</w:t>
                  </w:r>
                  <w:r w:rsidR="00EA4CD9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 xml:space="preserve"> Es gibt an Saras Schule zum Beispiel keine Schuluniform.</w:t>
                  </w:r>
                </w:p>
                <w:p w14:paraId="7EB02B7E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4EFB8008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67927C2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64D4EF59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91FAC3A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3FDDC9D3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0EFFD7D8" w14:textId="00686455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0808442D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67438BAD" wp14:editId="25524D2E">
                        <wp:extent cx="134620" cy="134620"/>
                        <wp:effectExtent l="0" t="0" r="0" b="0"/>
                        <wp:docPr id="193" name="Bild 8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5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402C297F" w14:textId="30B43A7A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</w:tr>
            <w:tr w:rsidR="001F1C67" w:rsidRPr="001F1C67" w14:paraId="328B8F8B" w14:textId="77777777" w:rsidTr="007D071C">
              <w:trPr>
                <w:trHeight w:hRule="exact" w:val="564"/>
              </w:trPr>
              <w:tc>
                <w:tcPr>
                  <w:tcW w:w="7400" w:type="dxa"/>
                  <w:shd w:val="clear" w:color="auto" w:fill="auto"/>
                </w:tcPr>
                <w:p w14:paraId="3BFC6989" w14:textId="77777777" w:rsidR="007D071C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  <w:p w14:paraId="43524B2F" w14:textId="6D71A60E" w:rsidR="001F1C67" w:rsidRPr="001F1C67" w:rsidRDefault="007D071C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Der Austausch hat allen Jugendlichen viel Spaß gemacht.</w:t>
                  </w:r>
                </w:p>
              </w:tc>
              <w:tc>
                <w:tcPr>
                  <w:tcW w:w="959" w:type="dxa"/>
                  <w:shd w:val="clear" w:color="auto" w:fill="auto"/>
                  <w:vAlign w:val="center"/>
                </w:tcPr>
                <w:p w14:paraId="471B2ACE" w14:textId="26B65B16" w:rsidR="001F1C67" w:rsidRPr="001F1C67" w:rsidRDefault="00EA4CD9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  <w:t>x</w:t>
                  </w:r>
                </w:p>
              </w:tc>
              <w:tc>
                <w:tcPr>
                  <w:tcW w:w="1123" w:type="dxa"/>
                  <w:shd w:val="clear" w:color="auto" w:fill="auto"/>
                  <w:vAlign w:val="center"/>
                </w:tcPr>
                <w:p w14:paraId="78460DC7" w14:textId="77777777" w:rsidR="001F1C67" w:rsidRPr="001F1C67" w:rsidRDefault="001F1C67" w:rsidP="001F1C67">
                  <w:pPr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  <w:r w:rsidRPr="001F1C67">
                    <w:rPr>
                      <w:rFonts w:cs="Arial"/>
                      <w:noProof/>
                      <w:sz w:val="22"/>
                      <w:szCs w:val="22"/>
                    </w:rPr>
                    <w:drawing>
                      <wp:inline distT="0" distB="0" distL="0" distR="0" wp14:anchorId="2B45DB96" wp14:editId="3205E5E1">
                        <wp:extent cx="134620" cy="134620"/>
                        <wp:effectExtent l="0" t="0" r="0" b="0"/>
                        <wp:docPr id="11" name="Bild 86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6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620" cy="134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F0E91E7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  <w:tbl>
            <w:tblPr>
              <w:tblW w:w="9636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67"/>
              <w:gridCol w:w="8969"/>
            </w:tblGrid>
            <w:tr w:rsidR="001F1C67" w:rsidRPr="001F1C67" w14:paraId="09FB0883" w14:textId="77777777" w:rsidTr="007D071C">
              <w:trPr>
                <w:trHeight w:hRule="exact" w:val="67"/>
              </w:trPr>
              <w:tc>
                <w:tcPr>
                  <w:tcW w:w="346" w:type="pct"/>
                  <w:vAlign w:val="center"/>
                </w:tcPr>
                <w:p w14:paraId="5D000C8E" w14:textId="77777777" w:rsidR="001F1C67" w:rsidRPr="001F1C67" w:rsidRDefault="001F1C67" w:rsidP="00DA14B4">
                  <w:pPr>
                    <w:framePr w:hSpace="180" w:wrap="around" w:vAnchor="text" w:hAnchor="margin" w:y="-203"/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54" w:type="pct"/>
                </w:tcPr>
                <w:p w14:paraId="65EE81EB" w14:textId="77777777" w:rsidR="001F1C67" w:rsidRPr="001F1C67" w:rsidRDefault="001F1C67" w:rsidP="00DA14B4">
                  <w:pPr>
                    <w:framePr w:hSpace="180" w:wrap="around" w:vAnchor="text" w:hAnchor="margin" w:y="-203"/>
                    <w:spacing w:line="276" w:lineRule="auto"/>
                    <w:rPr>
                      <w:rFonts w:cs="Arial"/>
                      <w:noProof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E8251E4" w14:textId="77777777" w:rsidR="001F1C67" w:rsidRPr="001F1C67" w:rsidRDefault="001F1C67" w:rsidP="001F1C67">
            <w:pPr>
              <w:spacing w:line="276" w:lineRule="auto"/>
              <w:rPr>
                <w:rFonts w:cs="Arial"/>
                <w:noProof/>
                <w:sz w:val="22"/>
                <w:szCs w:val="22"/>
                <w:lang w:eastAsia="en-US"/>
              </w:rPr>
            </w:pPr>
          </w:p>
        </w:tc>
      </w:tr>
    </w:tbl>
    <w:p w14:paraId="613A5D2E" w14:textId="45753885" w:rsidR="00FD6FCB" w:rsidRPr="001F1C67" w:rsidRDefault="00EA4CD9" w:rsidP="001F1C67">
      <w:pPr>
        <w:tabs>
          <w:tab w:val="left" w:pos="2360"/>
        </w:tabs>
        <w:rPr>
          <w:b/>
          <w:noProof/>
          <w:sz w:val="26"/>
          <w:szCs w:val="26"/>
          <w:lang w:eastAsia="en-US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F62EFA2" wp14:editId="5FA42D90">
                <wp:simplePos x="0" y="0"/>
                <wp:positionH relativeFrom="column">
                  <wp:posOffset>534576</wp:posOffset>
                </wp:positionH>
                <wp:positionV relativeFrom="paragraph">
                  <wp:posOffset>52044</wp:posOffset>
                </wp:positionV>
                <wp:extent cx="4456068" cy="707471"/>
                <wp:effectExtent l="12700" t="165100" r="14605" b="29210"/>
                <wp:wrapNone/>
                <wp:docPr id="200204673" name="Oval Callout 200204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4456068" cy="707471"/>
                        </a:xfrm>
                        <a:prstGeom prst="wedgeEllipseCallout">
                          <a:avLst>
                            <a:gd name="adj1" fmla="val -28380"/>
                            <a:gd name="adj2" fmla="val -799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6074C" w14:textId="0C73CCDB" w:rsidR="001F1C67" w:rsidRPr="007D071C" w:rsidRDefault="007D071C" w:rsidP="001F1C67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rFonts w:cs="Arial"/>
                                <w:i/>
                                <w:iCs/>
                                <w:noProof/>
                                <w:sz w:val="22"/>
                                <w:szCs w:val="22"/>
                                <w:lang w:eastAsia="en-US"/>
                              </w:rPr>
                              <w:t>Janne war zu Beginn unsicher.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62EFA2" id="Oval Callout 200204673" o:spid="_x0000_s1030" type="#_x0000_t63" style="position:absolute;margin-left:42.1pt;margin-top:4.1pt;width:350.85pt;height:55.7pt;rotation:-199056fd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" adj="4670,-6462" fillcolor="white [3201]" strokecolor="black [3200]" strokeweight="1pt">
                <v:textbox>
                  <w:txbxContent>
                    <w:p w14:paraId="3116074C" w14:textId="0C73CCDB" w:rsidR="001F1C67" w:rsidRPr="007D071C" w:rsidRDefault="007D071C" w:rsidP="001F1C67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rFonts w:cs="Arial"/>
                          <w:i/>
                          <w:iCs/>
                          <w:noProof/>
                          <w:sz w:val="22"/>
                          <w:szCs w:val="22"/>
                          <w:lang w:eastAsia="en-US"/>
                        </w:rPr>
                        <w:t>Janne war zu Beginn unsicher.</w:t>
                      </w:r>
                    </w:p>
                  </w:txbxContent>
                </v:textbox>
              </v:shape>
            </w:pict>
          </mc:Fallback>
        </mc:AlternateContent>
      </w:r>
      <w:r w:rsidR="00BD7991"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477C9D7" wp14:editId="6CDBE8A0">
                <wp:simplePos x="0" y="0"/>
                <wp:positionH relativeFrom="column">
                  <wp:posOffset>1323487</wp:posOffset>
                </wp:positionH>
                <wp:positionV relativeFrom="paragraph">
                  <wp:posOffset>6602437</wp:posOffset>
                </wp:positionV>
                <wp:extent cx="2851150" cy="570230"/>
                <wp:effectExtent l="0" t="152400" r="6350" b="26670"/>
                <wp:wrapNone/>
                <wp:docPr id="75" name="Oval Callout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851150" cy="570230"/>
                        </a:xfrm>
                        <a:prstGeom prst="wedgeEllipseCallout">
                          <a:avLst>
                            <a:gd name="adj1" fmla="val -26005"/>
                            <a:gd name="adj2" fmla="val -8062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3A4350" w14:textId="403A3C68" w:rsidR="00FD6FCB" w:rsidRPr="005739EC" w:rsidRDefault="0071759D" w:rsidP="00FD6FC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Linn fährt manchmal mit dem Fahrrad.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77C9D7" id="Oval Callout 75" o:spid="_x0000_s1030" type="#_x0000_t63" style="position:absolute;margin-left:104.2pt;margin-top:519.9pt;width:224.5pt;height:44.9pt;rotation:-199056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" adj="5183,-6614" fillcolor="white [3201]" strokecolor="black [3200]" strokeweight="1pt">
                <v:textbox>
                  <w:txbxContent>
                    <w:p w14:paraId="413A4350" w14:textId="403A3C68" w:rsidR="00FD6FCB" w:rsidRPr="005739EC" w:rsidRDefault="0071759D" w:rsidP="00FD6FC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Linn fährt manchmal mit dem Fahrrad.</w:t>
                      </w:r>
                    </w:p>
                  </w:txbxContent>
                </v:textbox>
              </v:shape>
            </w:pict>
          </mc:Fallback>
        </mc:AlternateContent>
      </w:r>
    </w:p>
    <w:p w14:paraId="1715A6B9" w14:textId="70D20E23" w:rsidR="00FD6FCB" w:rsidRDefault="00FD6FCB" w:rsidP="00BD7991"/>
    <w:p w14:paraId="34A9C819" w14:textId="49CD34C0" w:rsidR="00FD6FCB" w:rsidRDefault="00FD6FCB" w:rsidP="00BD7991"/>
    <w:p w14:paraId="706E2618" w14:textId="20C81B6D" w:rsidR="00FD6FCB" w:rsidRDefault="00FD6FCB" w:rsidP="00BD7991"/>
    <w:p w14:paraId="4CB85DB4" w14:textId="58E562A2" w:rsidR="00FD6FCB" w:rsidRDefault="00FD6FCB" w:rsidP="00BD7991">
      <w:pPr>
        <w:rPr>
          <w:rFonts w:cs="Arial"/>
          <w:b/>
          <w:bCs/>
          <w:spacing w:val="10"/>
          <w:sz w:val="26"/>
          <w:szCs w:val="26"/>
        </w:rPr>
      </w:pPr>
    </w:p>
    <w:p w14:paraId="109AB646" w14:textId="25F5E393" w:rsidR="00FD6FCB" w:rsidRDefault="00EA4CD9" w:rsidP="00BD7991">
      <w:pPr>
        <w:rPr>
          <w:rFonts w:cs="Arial"/>
          <w:b/>
          <w:bCs/>
          <w:spacing w:val="10"/>
          <w:sz w:val="26"/>
          <w:szCs w:val="26"/>
        </w:rPr>
      </w:pP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7E36168" wp14:editId="33178886">
                <wp:simplePos x="0" y="0"/>
                <wp:positionH relativeFrom="column">
                  <wp:posOffset>3143471</wp:posOffset>
                </wp:positionH>
                <wp:positionV relativeFrom="paragraph">
                  <wp:posOffset>156100</wp:posOffset>
                </wp:positionV>
                <wp:extent cx="2654300" cy="584200"/>
                <wp:effectExtent l="12700" t="0" r="25400" b="25400"/>
                <wp:wrapNone/>
                <wp:docPr id="77" name="Oval Callout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584200"/>
                        </a:xfrm>
                        <a:prstGeom prst="wedgeEllipseCallout">
                          <a:avLst>
                            <a:gd name="adj1" fmla="val 45831"/>
                            <a:gd name="adj2" fmla="val -4886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536F7" w14:textId="3CBF6CF6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Nein, das stimmt nicht. </w:t>
                            </w:r>
                            <w:r w:rsid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E36168" id="Oval Callout 77" o:spid="_x0000_s1032" type="#_x0000_t63" style="position:absolute;margin-left:247.5pt;margin-top:12.3pt;width:209pt;height:4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" adj="20699,245" fillcolor="white [3201]" strokecolor="black [3200]" strokeweight="1pt">
                <v:textbox>
                  <w:txbxContent>
                    <w:p w14:paraId="733536F7" w14:textId="3CBF6CF6" w:rsidR="00FD6FCB" w:rsidRPr="007D071C" w:rsidRDefault="00FD6FCB" w:rsidP="00FD6FCB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 xml:space="preserve">Nein, das stimmt nicht. </w:t>
                      </w:r>
                      <w:r w:rsidR="007D071C">
                        <w:rPr>
                          <w:i/>
                          <w:iCs/>
                          <w:sz w:val="22"/>
                          <w:szCs w:val="22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Arial"/>
          <w:b/>
          <w:noProof/>
          <w:spacing w:val="1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49A9289" wp14:editId="1046C141">
                <wp:simplePos x="0" y="0"/>
                <wp:positionH relativeFrom="column">
                  <wp:posOffset>-497427</wp:posOffset>
                </wp:positionH>
                <wp:positionV relativeFrom="paragraph">
                  <wp:posOffset>172375</wp:posOffset>
                </wp:positionV>
                <wp:extent cx="2549525" cy="664845"/>
                <wp:effectExtent l="12700" t="177800" r="15875" b="20955"/>
                <wp:wrapNone/>
                <wp:docPr id="55" name="Oval Callou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17759">
                          <a:off x="0" y="0"/>
                          <a:ext cx="2549525" cy="664845"/>
                        </a:xfrm>
                        <a:prstGeom prst="wedgeEllipseCallout">
                          <a:avLst>
                            <a:gd name="adj1" fmla="val -28380"/>
                            <a:gd name="adj2" fmla="val -7991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ADC82" w14:textId="56114C9B" w:rsidR="00FD6FCB" w:rsidRPr="007D071C" w:rsidRDefault="00FD6FCB" w:rsidP="00FD6FCB">
                            <w:pPr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Ja, das stimmt.</w:t>
                            </w:r>
                            <w:r w:rsidR="001F1C67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Er 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7D071C"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Pr="007D071C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9A9289" id="Oval Callout 55" o:spid="_x0000_s1033" type="#_x0000_t63" style="position:absolute;margin-left:-39.15pt;margin-top:13.55pt;width:200.75pt;height:52.35pt;rotation:-199056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" adj="4670,-6462" fillcolor="white [3201]" strokecolor="black [3200]" strokeweight="1pt">
                <v:textbox>
                  <w:txbxContent>
                    <w:p w14:paraId="438ADC82" w14:textId="56114C9B" w:rsidR="00FD6FCB" w:rsidRPr="007D071C" w:rsidRDefault="00FD6FCB" w:rsidP="00FD6FCB">
                      <w:pPr>
                        <w:jc w:val="center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Ja, das stimmt.</w:t>
                      </w:r>
                      <w:r w:rsidR="001F1C67" w:rsidRPr="007D071C">
                        <w:rPr>
                          <w:i/>
                          <w:iCs/>
                          <w:sz w:val="22"/>
                          <w:szCs w:val="22"/>
                        </w:rPr>
                        <w:t xml:space="preserve"> Er </w:t>
                      </w: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  <w:r w:rsidR="007D071C"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  <w:r w:rsidRPr="007D071C">
                        <w:rPr>
                          <w:i/>
                          <w:iCs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417C342" w14:textId="0860E5A9" w:rsidR="00FD6FCB" w:rsidRDefault="00FD6FCB" w:rsidP="00BD7991">
      <w:pPr>
        <w:rPr>
          <w:rFonts w:cs="Arial"/>
          <w:b/>
          <w:bCs/>
          <w:spacing w:val="10"/>
          <w:sz w:val="26"/>
          <w:szCs w:val="26"/>
        </w:rPr>
      </w:pPr>
    </w:p>
    <w:p w14:paraId="2B80F509" w14:textId="77777777" w:rsidR="00F70288" w:rsidRDefault="00F70288" w:rsidP="001F1C67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pPr w:leftFromText="141" w:rightFromText="141" w:horzAnchor="margin" w:tblpY="-233"/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7D071C" w:rsidRPr="00E36D5E" w14:paraId="63FFB461" w14:textId="77777777" w:rsidTr="00DA14B4">
        <w:trPr>
          <w:gridAfter w:val="1"/>
          <w:wAfter w:w="4654" w:type="pct"/>
          <w:trHeight w:hRule="exact" w:val="680"/>
        </w:trPr>
        <w:tc>
          <w:tcPr>
            <w:tcW w:w="346" w:type="pct"/>
            <w:vAlign w:val="center"/>
          </w:tcPr>
          <w:p w14:paraId="375F745C" w14:textId="77777777" w:rsidR="007D071C" w:rsidRPr="00E36D5E" w:rsidRDefault="007D071C" w:rsidP="0048677E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360F6A9D" wp14:editId="0879D803">
                  <wp:extent cx="316230" cy="316230"/>
                  <wp:effectExtent l="0" t="0" r="0" b="0"/>
                  <wp:docPr id="850859561" name="Picture 850859561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071C" w:rsidRPr="00027211" w14:paraId="0E8F99E4" w14:textId="77777777" w:rsidTr="00DA14B4">
        <w:tc>
          <w:tcPr>
            <w:tcW w:w="5000" w:type="pct"/>
            <w:gridSpan w:val="2"/>
          </w:tcPr>
          <w:p w14:paraId="1C713B09" w14:textId="21154BFE" w:rsidR="007D071C" w:rsidRP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3</w:t>
            </w:r>
            <w:r w:rsidRPr="00D82542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Die Schülerinnen und Schüler nennen viele Gründe für einen Austausch. Lies die Wörter in der Box und formuliere Sätze. </w:t>
            </w:r>
            <w:r>
              <w:rPr>
                <w:b/>
                <w:color w:val="000000" w:themeColor="text1"/>
                <w:sz w:val="26"/>
                <w:szCs w:val="26"/>
                <w:shd w:val="clear" w:color="auto" w:fill="FFFFFF"/>
              </w:rPr>
              <w:t>Sprecht dann in der Gruppe. Habt ihr noch weitere Ideen?</w:t>
            </w:r>
          </w:p>
          <w:p w14:paraId="3EF284D0" w14:textId="26DA0FE5" w:rsidR="007D071C" w:rsidRPr="00703F50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A343C93" wp14:editId="2104AB12">
                  <wp:extent cx="278765" cy="314960"/>
                  <wp:effectExtent l="0" t="0" r="6985" b="8890"/>
                  <wp:docPr id="1767513722" name="Picture 176751372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4B2398F2" wp14:editId="2FAF59BA">
                  <wp:extent cx="241935" cy="314960"/>
                  <wp:effectExtent l="0" t="0" r="5715" b="8890"/>
                  <wp:docPr id="424650574" name="Picture 424650574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7511F7EE" wp14:editId="4D614A9D">
                  <wp:extent cx="387350" cy="345440"/>
                  <wp:effectExtent l="0" t="0" r="0" b="0"/>
                  <wp:docPr id="1427927675" name="Picture 1427927675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28784B45" wp14:editId="29EC4E90">
                  <wp:extent cx="441960" cy="347268"/>
                  <wp:effectExtent l="0" t="0" r="2540" b="0"/>
                  <wp:docPr id="1696466408" name="Picture 1696466408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78DDF068" w14:textId="1778C61D" w:rsidR="007D071C" w:rsidRDefault="007D071C" w:rsidP="0048677E">
            <w:pPr>
              <w:rPr>
                <w:rFonts w:cs="Arial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0EB7A97" wp14:editId="4C35BDAC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160655</wp:posOffset>
                      </wp:positionV>
                      <wp:extent cx="5652770" cy="1828800"/>
                      <wp:effectExtent l="0" t="0" r="0" b="0"/>
                      <wp:wrapSquare wrapText="bothSides"/>
                      <wp:docPr id="99162468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5277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E517CB" w14:textId="4925798B" w:rsidR="007D071C" w:rsidRPr="00832627" w:rsidRDefault="007D071C" w:rsidP="00DA14B4">
                                  <w:pPr>
                                    <w:pBdr>
                                      <w:top w:val="single" w:sz="4" w:space="1" w:color="auto"/>
                                      <w:left w:val="single" w:sz="4" w:space="4" w:color="auto"/>
                                      <w:bottom w:val="single" w:sz="4" w:space="1" w:color="auto"/>
                                      <w:right w:val="single" w:sz="4" w:space="4" w:color="auto"/>
                                    </w:pBdr>
                                    <w:spacing w:line="360" w:lineRule="auto"/>
                                    <w:jc w:val="both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7D071C">
                                    <w:rPr>
                                      <w:rFonts w:cs="Arial"/>
                                      <w:strike/>
                                      <w:sz w:val="20"/>
                                      <w:szCs w:val="20"/>
                                    </w:rPr>
                                    <w:t>neue Freunde finden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Sprachkenntnisse verbessern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viele neue Dinge lernen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ein neues Land und eine neue Kultur kennenlernen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viel über sich selbst lernen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Unterschiede und Gemeinsamkeiten entdecken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seine eigenen Grenzen kennenlernen</w:t>
                                  </w:r>
                                  <w:r w:rsidR="0048677E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8677E">
                                    <w:rPr>
                                      <w:rFonts w:cs="Arial"/>
                                      <w:color w:val="3C4043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–</w:t>
                                  </w:r>
                                  <w:r w:rsidRPr="007D071C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offen für Neues werden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EB7A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34" type="#_x0000_t202" style="position:absolute;margin-left:-2.85pt;margin-top:12.65pt;width:445.1pt;height:2in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" filled="f" stroked="f" strokeweight=".5pt">
                      <v:textbox style="mso-fit-shape-to-text:t">
                        <w:txbxContent>
                          <w:p w14:paraId="00E517CB" w14:textId="4925798B" w:rsidR="007D071C" w:rsidRPr="00832627" w:rsidRDefault="007D071C" w:rsidP="00DA14B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360" w:lineRule="auto"/>
                              <w:jc w:val="both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7D071C">
                              <w:rPr>
                                <w:rFonts w:cs="Arial"/>
                                <w:strike/>
                                <w:sz w:val="20"/>
                                <w:szCs w:val="20"/>
                              </w:rPr>
                              <w:t>neue Freunde finden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Sprachkenntnisse verbessern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viele neue Dinge lernen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ein neues Land und eine neue Kultur kennenlernen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viel über sich selbst lernen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Unterschiede und Gemeinsamkeiten entdecken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seine eigenen Grenzen kennenlernen</w:t>
                            </w:r>
                            <w:r w:rsidR="0048677E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677E">
                              <w:rPr>
                                <w:rFonts w:cs="Arial"/>
                                <w:color w:val="3C4043"/>
                                <w:sz w:val="21"/>
                                <w:szCs w:val="21"/>
                                <w:shd w:val="clear" w:color="auto" w:fill="FFFFFF"/>
                              </w:rPr>
                              <w:t>–</w:t>
                            </w:r>
                            <w:r w:rsidRPr="007D071C">
                              <w:rPr>
                                <w:rFonts w:cs="Arial"/>
                                <w:sz w:val="20"/>
                                <w:szCs w:val="20"/>
                              </w:rPr>
                              <w:t>offen für Neues werden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755CC59B" w14:textId="0F55088D" w:rsidR="007D071C" w:rsidRDefault="0048677E" w:rsidP="0048677E">
            <w:pPr>
              <w:rPr>
                <w:rFonts w:cs="Arial"/>
                <w:sz w:val="12"/>
                <w:szCs w:val="12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8EB2946" wp14:editId="1A9AB219">
                      <wp:simplePos x="0" y="0"/>
                      <wp:positionH relativeFrom="column">
                        <wp:posOffset>-443490</wp:posOffset>
                      </wp:positionH>
                      <wp:positionV relativeFrom="paragraph">
                        <wp:posOffset>1189415</wp:posOffset>
                      </wp:positionV>
                      <wp:extent cx="2366575" cy="1238045"/>
                      <wp:effectExtent l="12700" t="25400" r="8890" b="19685"/>
                      <wp:wrapNone/>
                      <wp:docPr id="1652004504" name="Oval Callout 16520045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42889">
                                <a:off x="0" y="0"/>
                                <a:ext cx="2366575" cy="123804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CE3650" w14:textId="4FF58BA2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An einem Austausch teilzunehmen, ist eine tolle Möglichkeit,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weil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neue Freunde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finden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8EB2946" id="Oval Callout 1652004504" o:spid="_x0000_s1035" type="#_x0000_t63" style="position:absolute;margin-left:-34.9pt;margin-top:93.65pt;width:186.35pt;height:97.5pt;rotation:-390060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" adj="2402,-301" fillcolor="white [3201]" strokecolor="black [3200]" strokeweight="1pt">
                      <v:textbox>
                        <w:txbxContent>
                          <w:p w14:paraId="49CE3650" w14:textId="4FF58BA2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An einem Austausch teilzunehmen, ist eine tolle Möglichkeit,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weil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neue Freunde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finden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071C"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629E5CA8" wp14:editId="0E25D8E2">
                      <wp:simplePos x="0" y="0"/>
                      <wp:positionH relativeFrom="column">
                        <wp:posOffset>2956766</wp:posOffset>
                      </wp:positionH>
                      <wp:positionV relativeFrom="paragraph">
                        <wp:posOffset>1193279</wp:posOffset>
                      </wp:positionV>
                      <wp:extent cx="2387600" cy="825500"/>
                      <wp:effectExtent l="12700" t="12700" r="25400" b="25400"/>
                      <wp:wrapNone/>
                      <wp:docPr id="326871659" name="Oval Callout 326871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7600" cy="825500"/>
                              </a:xfrm>
                              <a:prstGeom prst="wedgeEllipseCallout">
                                <a:avLst>
                                  <a:gd name="adj1" fmla="val 43084"/>
                                  <a:gd name="adj2" fmla="val -50635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BE9F57" w14:textId="2D0DBCC2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Ein Vorteil ist,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dass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viele neue Dinge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lernen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14:paraId="3A5ABEF0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9E5CA8" id="Oval Callout 326871659" o:spid="_x0000_s1036" type="#_x0000_t63" style="position:absolute;margin-left:232.8pt;margin-top:93.95pt;width:188pt;height: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" adj="20106,-137" fillcolor="white [3201]" strokecolor="black [3200]" strokeweight="1pt">
                      <v:textbox>
                        <w:txbxContent>
                          <w:p w14:paraId="3FBE9F57" w14:textId="2D0DBCC2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Ein Vorteil ist,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dass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viele neue Dinge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lernen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3A5ABEF0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B94102" w14:textId="3EA40679" w:rsidR="007D071C" w:rsidRDefault="007D071C" w:rsidP="0048677E">
            <w:pPr>
              <w:rPr>
                <w:rFonts w:cs="Arial"/>
                <w:strike/>
                <w:sz w:val="20"/>
                <w:szCs w:val="20"/>
              </w:rPr>
            </w:pPr>
          </w:p>
          <w:p w14:paraId="5CF057E0" w14:textId="788EFAAB" w:rsidR="007D071C" w:rsidRDefault="007D071C" w:rsidP="0048677E">
            <w:pPr>
              <w:rPr>
                <w:rFonts w:cs="Arial"/>
                <w:sz w:val="24"/>
                <w:szCs w:val="24"/>
              </w:rPr>
            </w:pPr>
          </w:p>
          <w:p w14:paraId="0B682098" w14:textId="40E51B5B" w:rsidR="007D071C" w:rsidRDefault="007D071C" w:rsidP="0048677E">
            <w:pPr>
              <w:rPr>
                <w:rFonts w:cs="Arial"/>
                <w:sz w:val="24"/>
                <w:szCs w:val="24"/>
              </w:rPr>
            </w:pPr>
          </w:p>
          <w:p w14:paraId="34B71021" w14:textId="3B83B2E0" w:rsidR="007D071C" w:rsidRDefault="007D071C" w:rsidP="0048677E">
            <w:pPr>
              <w:rPr>
                <w:rFonts w:cs="Arial"/>
                <w:sz w:val="24"/>
                <w:szCs w:val="24"/>
              </w:rPr>
            </w:pPr>
          </w:p>
          <w:p w14:paraId="6DF2A292" w14:textId="72305D14" w:rsidR="007D071C" w:rsidRDefault="007D071C" w:rsidP="0048677E">
            <w:pPr>
              <w:rPr>
                <w:rFonts w:cs="Arial"/>
                <w:sz w:val="24"/>
                <w:szCs w:val="24"/>
              </w:rPr>
            </w:pPr>
          </w:p>
          <w:p w14:paraId="10539A0D" w14:textId="1854BB2C" w:rsidR="007D071C" w:rsidRPr="006969D4" w:rsidRDefault="007D071C" w:rsidP="0048677E">
            <w:pPr>
              <w:rPr>
                <w:rFonts w:cs="Arial"/>
                <w:color w:val="7F7F7F" w:themeColor="text1" w:themeTint="80"/>
                <w:sz w:val="24"/>
                <w:szCs w:val="24"/>
              </w:rPr>
            </w:pPr>
          </w:p>
          <w:p w14:paraId="7249A47C" w14:textId="7761D274" w:rsidR="007D071C" w:rsidRDefault="007D071C" w:rsidP="0048677E">
            <w:pPr>
              <w:rPr>
                <w:rFonts w:cs="Arial"/>
                <w:sz w:val="24"/>
                <w:szCs w:val="24"/>
              </w:rPr>
            </w:pPr>
          </w:p>
          <w:p w14:paraId="0E3818FE" w14:textId="7ED3B33C" w:rsidR="007D071C" w:rsidRDefault="007D071C" w:rsidP="0048677E">
            <w:pPr>
              <w:rPr>
                <w:rFonts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2697CB8" wp14:editId="7D2A8B7B">
                      <wp:simplePos x="0" y="0"/>
                      <wp:positionH relativeFrom="column">
                        <wp:posOffset>3009900</wp:posOffset>
                      </wp:positionH>
                      <wp:positionV relativeFrom="paragraph">
                        <wp:posOffset>81915</wp:posOffset>
                      </wp:positionV>
                      <wp:extent cx="2850422" cy="1311639"/>
                      <wp:effectExtent l="12700" t="0" r="20320" b="22225"/>
                      <wp:wrapNone/>
                      <wp:docPr id="631540045" name="Oval Callout 631540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0422" cy="1311639"/>
                              </a:xfrm>
                              <a:prstGeom prst="wedgeEllipseCallout">
                                <a:avLst>
                                  <a:gd name="adj1" fmla="val 41483"/>
                                  <a:gd name="adj2" fmla="val -4683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713CB4" w14:textId="4DA42C70" w:rsidR="007D071C" w:rsidRPr="00FD6FCB" w:rsidRDefault="00EA4CD9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An einem Austausch teilzunehmen, ist eine tolle Möglichkeit,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weil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ein neues Land und eine neue Kultur </w:t>
                                  </w:r>
                                  <w:r w:rsidRPr="00EA4CD9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kennenlernen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97CB8" id="Oval Callout 631540045" o:spid="_x0000_s1037" type="#_x0000_t63" style="position:absolute;margin-left:237pt;margin-top:6.45pt;width:224.45pt;height:103.3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" adj="19760,683" fillcolor="white [3201]" strokecolor="black [3200]" strokeweight="1pt">
                      <v:textbox>
                        <w:txbxContent>
                          <w:p w14:paraId="51713CB4" w14:textId="4DA42C70" w:rsidR="007D071C" w:rsidRPr="00FD6FCB" w:rsidRDefault="00EA4CD9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An einem Austausch teilzunehmen, ist eine tolle Möglichkeit,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weil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ein neues Land und eine neue Kultur 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kennenlernen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73BDBFE7" wp14:editId="2001A03D">
                      <wp:simplePos x="0" y="0"/>
                      <wp:positionH relativeFrom="column">
                        <wp:posOffset>-388620</wp:posOffset>
                      </wp:positionH>
                      <wp:positionV relativeFrom="paragraph">
                        <wp:posOffset>244475</wp:posOffset>
                      </wp:positionV>
                      <wp:extent cx="2827655" cy="1293495"/>
                      <wp:effectExtent l="12700" t="25400" r="29845" b="27305"/>
                      <wp:wrapNone/>
                      <wp:docPr id="1505722202" name="Oval Callout 1505722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7655" cy="129349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6D0D49" w14:textId="4C990750" w:rsidR="00EA4CD9" w:rsidRPr="00FD6FCB" w:rsidRDefault="00EA4CD9" w:rsidP="00EA4CD9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Ein Vorteil ist,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dass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seine Sprachkenntnisse </w:t>
                                  </w:r>
                                  <w:r w:rsidRPr="00EA4CD9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verbessern kann.</w:t>
                                  </w:r>
                                </w:p>
                                <w:p w14:paraId="716A586A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3BDBFE7" id="Oval Callout 1505722202" o:spid="_x0000_s1038" type="#_x0000_t63" style="position:absolute;margin-left:-30.6pt;margin-top:19.25pt;width:222.65pt;height:101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" adj="2402,-301" fillcolor="white [3201]" strokecolor="black [3200]" strokeweight="1pt">
                      <v:textbox>
                        <w:txbxContent>
                          <w:p w14:paraId="796D0D49" w14:textId="4C990750" w:rsidR="00EA4CD9" w:rsidRPr="00FD6FCB" w:rsidRDefault="00EA4CD9" w:rsidP="00EA4CD9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Ein Vorteil ist,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dass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seine Sprachkenntnisse 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verbessern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kann.</w:t>
                            </w:r>
                          </w:p>
                          <w:p w14:paraId="716A586A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238A23" w14:textId="09FD408D" w:rsidR="007D071C" w:rsidRDefault="007D071C" w:rsidP="0048677E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03772D98" w14:textId="29E66DB7" w:rsidR="007D071C" w:rsidRDefault="007D071C" w:rsidP="0048677E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0E1CE1A2" w14:textId="6163536A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0508CD49" w14:textId="68D2BEC1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3DB81D4C" w14:textId="6C5F4011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0F263BA8" w14:textId="0C062D76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48CB4564" w14:textId="15419596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3931F15C" w14:textId="03268E8D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4C051CB4" w14:textId="0455F27B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7B2B0DC3" w14:textId="74261743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3DBBF304" w14:textId="1093F37F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6E66BFFC" w14:textId="24CF8782" w:rsidR="007D071C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76E01716" w14:textId="5F86A7E5" w:rsidR="007D071C" w:rsidRPr="002F550E" w:rsidRDefault="007D071C" w:rsidP="0048677E">
            <w:pPr>
              <w:rPr>
                <w:rFonts w:cs="Arial"/>
                <w:sz w:val="12"/>
                <w:szCs w:val="12"/>
              </w:rPr>
            </w:pPr>
          </w:p>
          <w:p w14:paraId="0DE2A09B" w14:textId="1099C00D" w:rsidR="007D071C" w:rsidRPr="00703F50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4A38064B" w14:textId="0E377810" w:rsid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B188994" wp14:editId="6DFA037A">
                      <wp:simplePos x="0" y="0"/>
                      <wp:positionH relativeFrom="column">
                        <wp:posOffset>3050540</wp:posOffset>
                      </wp:positionH>
                      <wp:positionV relativeFrom="paragraph">
                        <wp:posOffset>142875</wp:posOffset>
                      </wp:positionV>
                      <wp:extent cx="2850422" cy="1311639"/>
                      <wp:effectExtent l="12700" t="0" r="20320" b="22225"/>
                      <wp:wrapNone/>
                      <wp:docPr id="1316780362" name="Oval Callout 1316780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0422" cy="1311639"/>
                              </a:xfrm>
                              <a:prstGeom prst="wedgeEllipseCallout">
                                <a:avLst>
                                  <a:gd name="adj1" fmla="val 41483"/>
                                  <a:gd name="adj2" fmla="val -46837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7B4D8E" w14:textId="18DBBD35" w:rsidR="007D071C" w:rsidRPr="00FD6FCB" w:rsidRDefault="00EA4CD9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Meiner Meinung nach </w:t>
                                  </w:r>
                                  <w:r w:rsidRPr="00EA4CD9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 xml:space="preserve">lernt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man bei einem Austausch auch viel über sich selbst.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188994" id="Oval Callout 1316780362" o:spid="_x0000_s1039" type="#_x0000_t63" style="position:absolute;margin-left:240.2pt;margin-top:11.25pt;width:224.45pt;height:103.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" adj="19760,683" fillcolor="white [3201]" strokecolor="black [3200]" strokeweight="1pt">
                      <v:textbox>
                        <w:txbxContent>
                          <w:p w14:paraId="177B4D8E" w14:textId="18DBBD35" w:rsidR="007D071C" w:rsidRPr="00FD6FCB" w:rsidRDefault="00EA4CD9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Meiner Meinung nach 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lernt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man bei einem Austausch auch viel über sich selbst.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Arial"/>
                <w:b/>
                <w:noProof/>
                <w:spacing w:val="10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4181D68" wp14:editId="360ED6EC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166370</wp:posOffset>
                      </wp:positionV>
                      <wp:extent cx="2827655" cy="1293495"/>
                      <wp:effectExtent l="12700" t="25400" r="29845" b="27305"/>
                      <wp:wrapNone/>
                      <wp:docPr id="955585199" name="Oval Callout 955585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7655" cy="1293495"/>
                              </a:xfrm>
                              <a:prstGeom prst="wedgeEllipseCallout">
                                <a:avLst>
                                  <a:gd name="adj1" fmla="val -38880"/>
                                  <a:gd name="adj2" fmla="val -51394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57EE87" w14:textId="56ED704C" w:rsidR="00EA4CD9" w:rsidRPr="00FD6FCB" w:rsidRDefault="00EA4CD9" w:rsidP="00EA4CD9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Ich denke, </w:t>
                                  </w:r>
                                  <w:r w:rsidRPr="007D071C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dass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man seine eigenen Grenzen </w:t>
                                  </w:r>
                                  <w:r w:rsidRPr="00EA4CD9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kennenlernen kann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 und offen für Neues </w:t>
                                  </w:r>
                                  <w:r w:rsidRPr="00EA4CD9">
                                    <w:rPr>
                                      <w:b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  <w:t>werden kann.</w:t>
                                  </w:r>
                                </w:p>
                                <w:p w14:paraId="2A278F6A" w14:textId="77777777" w:rsidR="007D071C" w:rsidRPr="00FD6FCB" w:rsidRDefault="007D071C" w:rsidP="007D071C"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181D68" id="Oval Callout 955585199" o:spid="_x0000_s1040" type="#_x0000_t63" style="position:absolute;margin-left:-24.6pt;margin-top:13.1pt;width:222.65pt;height:101.8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" adj="2402,-301" fillcolor="white [3201]" strokecolor="black [3200]" strokeweight="1pt">
                      <v:textbox>
                        <w:txbxContent>
                          <w:p w14:paraId="7257EE87" w14:textId="56ED704C" w:rsidR="00EA4CD9" w:rsidRPr="00FD6FCB" w:rsidRDefault="00EA4CD9" w:rsidP="00EA4CD9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Ich denke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7D071C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dass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man seine eigenen Grenzen 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kennenlernen kann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und offen für Neues 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werden kann</w:t>
                            </w:r>
                            <w:r w:rsidRPr="00EA4CD9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A278F6A" w14:textId="77777777" w:rsidR="007D071C" w:rsidRPr="00FD6FCB" w:rsidRDefault="007D071C" w:rsidP="007D071C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56369F" w14:textId="0DD70DC2" w:rsid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207A67A0" w14:textId="7904F656" w:rsid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12E63441" w14:textId="157DF989" w:rsid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37D1A16E" w14:textId="77777777" w:rsidR="007D071C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245290F4" w14:textId="77777777" w:rsidR="007D071C" w:rsidRPr="00027211" w:rsidRDefault="007D071C" w:rsidP="0048677E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</w:tc>
      </w:tr>
    </w:tbl>
    <w:tbl>
      <w:tblPr>
        <w:tblStyle w:val="Tabellenraster"/>
        <w:tblpPr w:leftFromText="180" w:rightFromText="180" w:vertAnchor="page" w:horzAnchor="margin" w:tblpY="12877"/>
        <w:tblOverlap w:val="never"/>
        <w:tblW w:w="4960" w:type="pct"/>
        <w:tblBorders>
          <w:insideH w:val="none" w:sz="0" w:space="0" w:color="auto"/>
        </w:tblBorders>
        <w:tblLayout w:type="fixed"/>
        <w:tblCellMar>
          <w:top w:w="57" w:type="dxa"/>
          <w:bottom w:w="108" w:type="dxa"/>
        </w:tblCellMar>
        <w:tblLook w:val="04A0" w:firstRow="1" w:lastRow="0" w:firstColumn="1" w:lastColumn="0" w:noHBand="0" w:noVBand="1"/>
      </w:tblPr>
      <w:tblGrid>
        <w:gridCol w:w="251"/>
        <w:gridCol w:w="2443"/>
        <w:gridCol w:w="6254"/>
      </w:tblGrid>
      <w:tr w:rsidR="007D071C" w14:paraId="0A7481BF" w14:textId="77777777" w:rsidTr="007D071C"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95745" w14:textId="77777777" w:rsidR="007D071C" w:rsidRDefault="007D071C" w:rsidP="007D071C">
            <w:pPr>
              <w:tabs>
                <w:tab w:val="left" w:pos="2360"/>
              </w:tabs>
              <w:rPr>
                <w:noProof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  <w:tcMar>
              <w:left w:w="142" w:type="dxa"/>
              <w:bottom w:w="0" w:type="dxa"/>
            </w:tcMar>
          </w:tcPr>
          <w:p w14:paraId="2A45E0AA" w14:textId="77777777" w:rsidR="007D071C" w:rsidRPr="008E2F0B" w:rsidRDefault="007D071C" w:rsidP="007D071C">
            <w:pPr>
              <w:tabs>
                <w:tab w:val="left" w:pos="2360"/>
              </w:tabs>
              <w:jc w:val="center"/>
              <w:rPr>
                <w:noProof/>
              </w:rPr>
            </w:pPr>
            <w:r>
              <w:rPr>
                <w:rFonts w:cs="Arial"/>
                <w:b/>
                <w:bCs/>
                <w:spacing w:val="16"/>
                <w:sz w:val="17"/>
                <w:szCs w:val="17"/>
              </w:rPr>
              <w:t>WICHTIGE AUSDRÜCKE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89121" w14:textId="77777777" w:rsidR="007D071C" w:rsidRDefault="007D071C" w:rsidP="007D071C">
            <w:pPr>
              <w:tabs>
                <w:tab w:val="left" w:pos="2360"/>
              </w:tabs>
              <w:jc w:val="center"/>
              <w:rPr>
                <w:noProof/>
              </w:rPr>
            </w:pPr>
          </w:p>
        </w:tc>
      </w:tr>
      <w:tr w:rsidR="007D071C" w14:paraId="15632852" w14:textId="77777777" w:rsidTr="007D071C">
        <w:tc>
          <w:tcPr>
            <w:tcW w:w="8947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3F4C" w14:textId="77777777" w:rsidR="007D071C" w:rsidRPr="00953B41" w:rsidRDefault="007D071C" w:rsidP="007D071C">
            <w:pPr>
              <w:tabs>
                <w:tab w:val="left" w:pos="156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913C484" wp14:editId="3666DD96">
                      <wp:simplePos x="0" y="0"/>
                      <wp:positionH relativeFrom="column">
                        <wp:posOffset>3161030</wp:posOffset>
                      </wp:positionH>
                      <wp:positionV relativeFrom="paragraph">
                        <wp:posOffset>92710</wp:posOffset>
                      </wp:positionV>
                      <wp:extent cx="2499360" cy="609600"/>
                      <wp:effectExtent l="0" t="0" r="0" b="0"/>
                      <wp:wrapSquare wrapText="bothSides"/>
                      <wp:docPr id="1706862043" name="Text Box 1706862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936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E67FCE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Meiner Meinung nach ...</w:t>
                                  </w:r>
                                </w:p>
                                <w:p w14:paraId="18C1B085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 Vorteil ist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, dass ...</w:t>
                                  </w:r>
                                </w:p>
                                <w:p w14:paraId="599D9803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DDD7FB0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5783931" w14:textId="77777777" w:rsidR="007D071C" w:rsidRPr="00F771F6" w:rsidRDefault="007D071C" w:rsidP="007D071C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13C484" id="Text Box 1706862043" o:spid="_x0000_s1041" type="#_x0000_t202" style="position:absolute;margin-left:248.9pt;margin-top:7.3pt;width:196.8pt;height:4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" filled="f" stroked="f">
                      <v:textbox>
                        <w:txbxContent>
                          <w:p w14:paraId="0FE67FCE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Meiner Meinung nach ...</w:t>
                            </w:r>
                          </w:p>
                          <w:p w14:paraId="18C1B085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Ein Vorteil ist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, dass ...</w:t>
                            </w:r>
                          </w:p>
                          <w:p w14:paraId="599D9803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DD7FB0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5783931" w14:textId="77777777" w:rsidR="007D071C" w:rsidRPr="00F771F6" w:rsidRDefault="007D071C" w:rsidP="007D071C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234F90F8" wp14:editId="3E794CE4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92710</wp:posOffset>
                      </wp:positionV>
                      <wp:extent cx="2987040" cy="685800"/>
                      <wp:effectExtent l="0" t="0" r="0" b="0"/>
                      <wp:wrapSquare wrapText="bothSides"/>
                      <wp:docPr id="905470698" name="Text Box 905470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704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36AD64" w14:textId="77777777" w:rsidR="007D071C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Ein Austausch ist eine gute Möglichkeit, weil ... </w:t>
                                  </w:r>
                                </w:p>
                                <w:p w14:paraId="7CA6D60D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Ich denke/meine/finde/glaube, dass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...</w:t>
                                  </w:r>
                                </w:p>
                                <w:p w14:paraId="276EB353" w14:textId="77777777" w:rsidR="007D071C" w:rsidRPr="00EE3D3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EE3D36"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Ein Argument für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einen Austausch ist, dass</w:t>
                                  </w:r>
                                </w:p>
                                <w:p w14:paraId="5CE241B4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EFF8C53" w14:textId="77777777" w:rsidR="007D071C" w:rsidRPr="00F771F6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771F6">
                                    <w:rPr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5CB7489B" w14:textId="77777777" w:rsidR="007D071C" w:rsidRPr="00F771F6" w:rsidRDefault="007D071C" w:rsidP="007D071C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4F90F8" id="Text Box 905470698" o:spid="_x0000_s1042" type="#_x0000_t202" style="position:absolute;margin-left:7.7pt;margin-top:7.3pt;width:235.2pt;height:54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" filled="f" stroked="f">
                      <v:textbox>
                        <w:txbxContent>
                          <w:p w14:paraId="7036AD64" w14:textId="77777777" w:rsidR="007D071C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Ein Austausch ist eine gute Möglichkeit, weil ... </w:t>
                            </w:r>
                          </w:p>
                          <w:p w14:paraId="7CA6D60D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Ich denke/meine/finde/glaube, dass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...</w:t>
                            </w:r>
                          </w:p>
                          <w:p w14:paraId="276EB353" w14:textId="77777777" w:rsidR="007D071C" w:rsidRPr="00EE3D3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EE3D36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Ein Argument für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einen Austausch ist, dass</w:t>
                            </w:r>
                          </w:p>
                          <w:p w14:paraId="5CE241B4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EFF8C53" w14:textId="77777777" w:rsidR="007D071C" w:rsidRPr="00F771F6" w:rsidRDefault="007D071C" w:rsidP="007D071C">
                            <w:pPr>
                              <w:tabs>
                                <w:tab w:val="left" w:pos="2360"/>
                              </w:tabs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71F6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5CB7489B" w14:textId="77777777" w:rsidR="007D071C" w:rsidRPr="00F771F6" w:rsidRDefault="007D071C" w:rsidP="007D071C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7D071C" w14:paraId="7F4C5CAF" w14:textId="77777777" w:rsidTr="007D071C">
        <w:trPr>
          <w:trHeight w:val="87"/>
        </w:trPr>
        <w:tc>
          <w:tcPr>
            <w:tcW w:w="8947" w:type="dxa"/>
            <w:gridSpan w:val="3"/>
            <w:tcBorders>
              <w:top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E7FDF" w14:textId="77777777" w:rsidR="007D071C" w:rsidRDefault="007D071C" w:rsidP="007D071C">
            <w:pPr>
              <w:tabs>
                <w:tab w:val="left" w:pos="1560"/>
              </w:tabs>
              <w:rPr>
                <w:sz w:val="20"/>
                <w:szCs w:val="20"/>
              </w:rPr>
            </w:pPr>
          </w:p>
        </w:tc>
      </w:tr>
      <w:tr w:rsidR="007D071C" w14:paraId="40286768" w14:textId="77777777" w:rsidTr="007D071C">
        <w:trPr>
          <w:trHeight w:val="68"/>
        </w:trPr>
        <w:tc>
          <w:tcPr>
            <w:tcW w:w="8947" w:type="dxa"/>
            <w:gridSpan w:val="3"/>
            <w:tcBorders>
              <w:top w:val="nil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9B23" w14:textId="77777777" w:rsidR="007D071C" w:rsidRDefault="007D071C" w:rsidP="007D071C">
            <w:pPr>
              <w:tabs>
                <w:tab w:val="left" w:pos="5189"/>
              </w:tabs>
              <w:rPr>
                <w:sz w:val="20"/>
                <w:szCs w:val="20"/>
              </w:rPr>
            </w:pPr>
          </w:p>
        </w:tc>
      </w:tr>
    </w:tbl>
    <w:p w14:paraId="1B8F7646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p w14:paraId="7FEFF8BD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p w14:paraId="0846B7AF" w14:textId="77777777" w:rsidR="007D071C" w:rsidRDefault="007D071C" w:rsidP="001F1C67">
      <w:pPr>
        <w:rPr>
          <w:rFonts w:cs="Arial"/>
          <w:b/>
          <w:bCs/>
          <w:spacing w:val="10"/>
          <w:sz w:val="26"/>
          <w:szCs w:val="26"/>
        </w:rPr>
      </w:pPr>
    </w:p>
    <w:tbl>
      <w:tblPr>
        <w:tblW w:w="502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8434"/>
      </w:tblGrid>
      <w:tr w:rsidR="00F70288" w:rsidRPr="00E36D5E" w14:paraId="2DB6F5DD" w14:textId="77777777" w:rsidTr="007D071C">
        <w:trPr>
          <w:gridAfter w:val="1"/>
          <w:wAfter w:w="8434" w:type="dxa"/>
          <w:trHeight w:hRule="exact" w:val="680"/>
        </w:trPr>
        <w:tc>
          <w:tcPr>
            <w:tcW w:w="346" w:type="pct"/>
            <w:vAlign w:val="center"/>
          </w:tcPr>
          <w:p w14:paraId="627E98C0" w14:textId="77777777" w:rsidR="00F70288" w:rsidRPr="00E36D5E" w:rsidRDefault="00F70288" w:rsidP="005E39EC">
            <w:pPr>
              <w:jc w:val="center"/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D5390F">
              <w:rPr>
                <w:rFonts w:cs="Arial"/>
                <w:b/>
                <w:noProof/>
                <w:spacing w:val="10"/>
                <w:sz w:val="26"/>
                <w:szCs w:val="26"/>
              </w:rPr>
              <w:lastRenderedPageBreak/>
              <w:drawing>
                <wp:inline distT="0" distB="0" distL="0" distR="0" wp14:anchorId="31772BFB" wp14:editId="43DF138D">
                  <wp:extent cx="316230" cy="316230"/>
                  <wp:effectExtent l="0" t="0" r="0" b="0"/>
                  <wp:docPr id="1259381015" name="Picture 1259381015" descr="A black and white icon with a pencil&#10;&#10;Description automatically generated with low confidenc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577224" name="Picture 2114577224" descr="A black and white icon with a pencil&#10;&#10;Description automatically generated with low confidence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288" w:rsidRPr="00027211" w14:paraId="0AC13767" w14:textId="77777777" w:rsidTr="007D071C">
        <w:trPr>
          <w:trHeight w:val="1135"/>
        </w:trPr>
        <w:tc>
          <w:tcPr>
            <w:tcW w:w="5000" w:type="pct"/>
            <w:gridSpan w:val="2"/>
          </w:tcPr>
          <w:p w14:paraId="1BAC4D81" w14:textId="47307C41" w:rsidR="00E920CB" w:rsidRPr="007D071C" w:rsidRDefault="007D071C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4. Stell dir vor, du wirst an einem Austausch teilnehmen und designst einen Steckbrief mit den wichtigsten Informationen über dich selbst, um eine </w:t>
            </w:r>
            <w:r w:rsidR="00EA4CD9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Gastfamilie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mit möglichst gleichen Interessen zu finden. </w:t>
            </w:r>
          </w:p>
          <w:p w14:paraId="0B566944" w14:textId="300E3848" w:rsidR="00F70288" w:rsidRPr="00703F50" w:rsidRDefault="007D071C" w:rsidP="005E39EC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6EE1DAC6" wp14:editId="746F5A7B">
                      <wp:simplePos x="0" y="0"/>
                      <wp:positionH relativeFrom="column">
                        <wp:posOffset>4464409</wp:posOffset>
                      </wp:positionH>
                      <wp:positionV relativeFrom="paragraph">
                        <wp:posOffset>112726</wp:posOffset>
                      </wp:positionV>
                      <wp:extent cx="1573889" cy="1709530"/>
                      <wp:effectExtent l="139700" t="127000" r="140970" b="119380"/>
                      <wp:wrapNone/>
                      <wp:docPr id="1008617335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70642">
                                <a:off x="0" y="0"/>
                                <a:ext cx="1573889" cy="17095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06DC7943" id="Rounded Rectangle 4" o:spid="_x0000_s1026" style="position:absolute;margin-left:351.55pt;margin-top:8.9pt;width:123.95pt;height:134.6pt;rotation:950973fd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" fillcolor="#e7e6e6 [3214]" strokecolor="#747070 [1614]" strokeweight="1pt">
                      <v:stroke joinstyle="miter"/>
                    </v:roundrect>
                  </w:pict>
                </mc:Fallback>
              </mc:AlternateContent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5FFDDA1E" wp14:editId="28A59F32">
                  <wp:extent cx="278765" cy="314960"/>
                  <wp:effectExtent l="0" t="0" r="6985" b="8890"/>
                  <wp:docPr id="1317156372" name="Picture 1317156372" descr="A picture containing whit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247050" name="Picture 1306247050" descr="A picture containing whit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74D90306" wp14:editId="4455F06B">
                  <wp:extent cx="241935" cy="314960"/>
                  <wp:effectExtent l="0" t="0" r="5715" b="8890"/>
                  <wp:docPr id="575640828" name="Picture 575640828" descr="A picture containing symbol, logo, graphics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673806" name="Picture 722673806" descr="A picture containing symbol, logo, graphics, whi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 w:rsidR="00F70288">
              <w:rPr>
                <w:noProof/>
              </w:rPr>
              <w:drawing>
                <wp:inline distT="0" distB="0" distL="0" distR="0" wp14:anchorId="2FF520CC" wp14:editId="69F80979">
                  <wp:extent cx="387350" cy="345440"/>
                  <wp:effectExtent l="0" t="0" r="0" b="0"/>
                  <wp:docPr id="1325797702" name="Picture 132579770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F70288">
              <w:rPr>
                <w:noProof/>
              </w:rPr>
              <w:drawing>
                <wp:inline distT="0" distB="0" distL="0" distR="0" wp14:anchorId="6B905F37" wp14:editId="1CA1AF47">
                  <wp:extent cx="441960" cy="347268"/>
                  <wp:effectExtent l="0" t="0" r="2540" b="0"/>
                  <wp:docPr id="1980900243" name="Picture 1980900243" descr="A group of people with a penci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507522" name="Picture 1667507522" descr="A group of people with a pencil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03" cy="355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70288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</w:t>
            </w:r>
          </w:p>
          <w:p w14:paraId="5F8BF30C" w14:textId="369C6A2A" w:rsidR="00F70288" w:rsidRDefault="00F70288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 xml:space="preserve">Schreiben      Einzelarbeit    Sprechen       Klassengespräch  </w:t>
            </w:r>
          </w:p>
          <w:p w14:paraId="17FDCCB2" w14:textId="126FD69C" w:rsidR="002F550E" w:rsidRDefault="007D071C" w:rsidP="005E39EC">
            <w:pPr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121484E" wp14:editId="36DD2A5D">
                      <wp:simplePos x="0" y="0"/>
                      <wp:positionH relativeFrom="column">
                        <wp:posOffset>-378101</wp:posOffset>
                      </wp:positionH>
                      <wp:positionV relativeFrom="paragraph">
                        <wp:posOffset>147541</wp:posOffset>
                      </wp:positionV>
                      <wp:extent cx="6416233" cy="7172076"/>
                      <wp:effectExtent l="0" t="0" r="10160" b="16510"/>
                      <wp:wrapNone/>
                      <wp:docPr id="1686006868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6233" cy="717207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65A94E" w14:textId="213F58ED" w:rsidR="007D071C" w:rsidRDefault="007D071C" w:rsidP="007D071C">
                                  <w:pPr>
                                    <w:jc w:val="center"/>
                                  </w:pPr>
                                  <w:r>
                                    <w:t>ssss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3121484E" id="Rounded Rectangle 2" o:spid="_x0000_s1043" style="position:absolute;margin-left:-29.75pt;margin-top:11.6pt;width:505.2pt;height:564.7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" filled="f" strokecolor="#747070 [1614]" strokeweight="1pt">
                      <v:stroke joinstyle="miter"/>
                      <v:textbox>
                        <w:txbxContent>
                          <w:p w14:paraId="4265A94E" w14:textId="213F58ED" w:rsidR="007D071C" w:rsidRDefault="007D071C" w:rsidP="007D071C">
                            <w:pPr>
                              <w:jc w:val="center"/>
                            </w:pPr>
                            <w:proofErr w:type="spellStart"/>
                            <w:r>
                              <w:t>ssss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6F30257" w14:textId="6DD5643A" w:rsidR="002F550E" w:rsidRDefault="002F550E" w:rsidP="005E39EC">
            <w:pPr>
              <w:rPr>
                <w:rFonts w:cs="Arial"/>
                <w:sz w:val="12"/>
                <w:szCs w:val="12"/>
              </w:rPr>
            </w:pPr>
          </w:p>
          <w:p w14:paraId="4DD56C5A" w14:textId="678FAF3A" w:rsidR="002F550E" w:rsidRPr="002F550E" w:rsidRDefault="007D071C" w:rsidP="00934701">
            <w:pPr>
              <w:jc w:val="center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655" behindDoc="0" locked="0" layoutInCell="1" allowOverlap="1" wp14:anchorId="48F1B63C" wp14:editId="0F0EE209">
                      <wp:simplePos x="0" y="0"/>
                      <wp:positionH relativeFrom="column">
                        <wp:posOffset>2051437</wp:posOffset>
                      </wp:positionH>
                      <wp:positionV relativeFrom="paragraph">
                        <wp:posOffset>41027</wp:posOffset>
                      </wp:positionV>
                      <wp:extent cx="1618753" cy="349857"/>
                      <wp:effectExtent l="0" t="0" r="0" b="6350"/>
                      <wp:wrapNone/>
                      <wp:docPr id="929044326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8753" cy="3498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24FE7B" w14:textId="77777777" w:rsidR="007D071C" w:rsidRPr="007D071C" w:rsidRDefault="007D071C" w:rsidP="007D071C">
                                  <w:pPr>
                                    <w:rPr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Das bin ich!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F1B63C" id="Text Box 3" o:spid="_x0000_s1044" type="#_x0000_t202" style="position:absolute;left:0;text-align:left;margin-left:161.55pt;margin-top:3.25pt;width:127.45pt;height:27.55pt;z-index:251910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" fillcolor="white [3201]" stroked="f" strokeweight=".5pt">
                      <v:textbox>
                        <w:txbxContent>
                          <w:p w14:paraId="0824FE7B" w14:textId="77777777" w:rsidR="007D071C" w:rsidRPr="007D071C" w:rsidRDefault="007D071C" w:rsidP="007D071C">
                            <w:pPr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Das bin ich!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AA94C9" w14:textId="51750F02" w:rsidR="002F550E" w:rsidRDefault="002F550E" w:rsidP="002F550E">
            <w:pPr>
              <w:rPr>
                <w:rFonts w:cs="Arial"/>
                <w:sz w:val="24"/>
                <w:szCs w:val="24"/>
              </w:rPr>
            </w:pPr>
          </w:p>
          <w:p w14:paraId="3862A697" w14:textId="12CD996B" w:rsidR="007D071C" w:rsidRDefault="007D071C" w:rsidP="002F550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4D7AF76D" wp14:editId="1F621728">
                      <wp:simplePos x="0" y="0"/>
                      <wp:positionH relativeFrom="column">
                        <wp:posOffset>-41481</wp:posOffset>
                      </wp:positionH>
                      <wp:positionV relativeFrom="paragraph">
                        <wp:posOffset>50470</wp:posOffset>
                      </wp:positionV>
                      <wp:extent cx="5613400" cy="6564652"/>
                      <wp:effectExtent l="0" t="0" r="6350" b="7620"/>
                      <wp:wrapNone/>
                      <wp:docPr id="424210967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3400" cy="65646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10FFE9" w14:textId="346829DE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heiße:</w:t>
                                  </w:r>
                                </w:p>
                                <w:p w14:paraId="263DD993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637D062" w14:textId="7EBF58E4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Meine Freunde nennen mich:</w:t>
                                  </w:r>
                                </w:p>
                                <w:p w14:paraId="1CC77716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48A9BE6" w14:textId="334188DA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wohne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 xml:space="preserve"> in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:</w:t>
                                  </w:r>
                                </w:p>
                                <w:p w14:paraId="69F230A8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C5719B4" w14:textId="471107CB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Mein Geburtstag ist am:</w:t>
                                  </w:r>
                                </w:p>
                                <w:p w14:paraId="7B52B6CD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2653F4D6" w14:textId="3DB4926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 xml:space="preserve">Meine </w:t>
                                  </w:r>
                                  <w:r w:rsidR="0048677E" w:rsidRPr="007D071C">
                                    <w:rPr>
                                      <w:i/>
                                      <w:iCs/>
                                    </w:rPr>
                                    <w:t>Hobb</w:t>
                                  </w:r>
                                  <w:r w:rsidR="0048677E">
                                    <w:rPr>
                                      <w:i/>
                                      <w:iCs/>
                                    </w:rPr>
                                    <w:t>y</w:t>
                                  </w:r>
                                  <w:r w:rsidR="0048677E" w:rsidRPr="007D071C">
                                    <w:rPr>
                                      <w:i/>
                                      <w:iCs/>
                                    </w:rPr>
                                    <w:t xml:space="preserve">s 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sind:</w:t>
                                  </w:r>
                                </w:p>
                                <w:p w14:paraId="2382ACCA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0B9611EC" w14:textId="1B8ACDFF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höre gerne:</w:t>
                                  </w:r>
                                </w:p>
                                <w:p w14:paraId="1B015A48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C802033" w14:textId="4DCB2D14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lese gerne:</w:t>
                                  </w:r>
                                </w:p>
                                <w:p w14:paraId="7146AD4C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41EB3501" w14:textId="7F7E3DEE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sehe gerne diese Filme und Serien:</w:t>
                                  </w:r>
                                </w:p>
                                <w:p w14:paraId="0614487A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E28430E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Diesen Sport finde ich gut:</w:t>
                                  </w:r>
                                </w:p>
                                <w:p w14:paraId="6F668F2F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60AF3D35" w14:textId="5BC100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Zu m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eine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r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 xml:space="preserve"> Famili</w:t>
                                  </w:r>
                                  <w:r>
                                    <w:rPr>
                                      <w:i/>
                                      <w:iCs/>
                                    </w:rPr>
                                    <w:t>e gehören</w:t>
                                  </w: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:</w:t>
                                  </w:r>
                                </w:p>
                                <w:p w14:paraId="57621D60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319CBEA8" w14:textId="630E1F32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Meine Lieblingsfächer sind:</w:t>
                                  </w:r>
                                </w:p>
                                <w:p w14:paraId="5EF2E276" w14:textId="77777777" w:rsid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7DD9736D" w14:textId="294A2CFD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</w:rPr>
                                    <w:t>Das kann ich besonders gut:</w:t>
                                  </w:r>
                                </w:p>
                                <w:p w14:paraId="052D66ED" w14:textId="77777777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</w:p>
                                <w:p w14:paraId="5225D130" w14:textId="0E54E881" w:rsidR="007D071C" w:rsidRPr="007D071C" w:rsidRDefault="007D071C" w:rsidP="007D071C">
                                  <w:pPr>
                                    <w:spacing w:line="480" w:lineRule="auto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7D071C">
                                    <w:rPr>
                                      <w:i/>
                                      <w:iCs/>
                                    </w:rPr>
                                    <w:t>Ich möchte an einem Austausch teilnehmen, weil 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AF76D" id="Text Box 5" o:spid="_x0000_s1045" type="#_x0000_t202" style="position:absolute;margin-left:-3.25pt;margin-top:3.95pt;width:442pt;height:516.9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" fillcolor="white [3201]" stroked="f" strokeweight=".5pt">
                      <v:textbox>
                        <w:txbxContent>
                          <w:p w14:paraId="3310FFE9" w14:textId="346829DE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heiße:</w:t>
                            </w:r>
                          </w:p>
                          <w:p w14:paraId="263DD993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3637D062" w14:textId="7EBF58E4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Meine Freunde nennen mich:</w:t>
                            </w:r>
                          </w:p>
                          <w:p w14:paraId="1CC77716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48A9BE6" w14:textId="334188DA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wohne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in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14:paraId="69F230A8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6C5719B4" w14:textId="471107CB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Mein Geburtstag ist am:</w:t>
                            </w:r>
                          </w:p>
                          <w:p w14:paraId="7B52B6CD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2653F4D6" w14:textId="3DB4926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 xml:space="preserve">Meine </w:t>
                            </w:r>
                            <w:r w:rsidR="0048677E" w:rsidRPr="007D071C">
                              <w:rPr>
                                <w:i/>
                                <w:iCs/>
                              </w:rPr>
                              <w:t>Hobb</w:t>
                            </w:r>
                            <w:r w:rsidR="0048677E">
                              <w:rPr>
                                <w:i/>
                                <w:iCs/>
                              </w:rPr>
                              <w:t>y</w:t>
                            </w:r>
                            <w:r w:rsidR="0048677E" w:rsidRPr="007D071C">
                              <w:rPr>
                                <w:i/>
                                <w:iCs/>
                              </w:rPr>
                              <w:t xml:space="preserve">s 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sind:</w:t>
                            </w:r>
                          </w:p>
                          <w:p w14:paraId="2382ACCA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0B9611EC" w14:textId="1B8ACDFF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höre gerne:</w:t>
                            </w:r>
                          </w:p>
                          <w:p w14:paraId="1B015A48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4C802033" w14:textId="4DCB2D14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lese gerne:</w:t>
                            </w:r>
                          </w:p>
                          <w:p w14:paraId="7146AD4C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41EB3501" w14:textId="7F7E3DEE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sehe gerne diese Filme und Serien:</w:t>
                            </w:r>
                          </w:p>
                          <w:p w14:paraId="0614487A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E28430E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Diesen Sport finde ich gut:</w:t>
                            </w:r>
                          </w:p>
                          <w:p w14:paraId="6F668F2F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60AF3D35" w14:textId="5BC100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Zu m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eine</w:t>
                            </w:r>
                            <w:r>
                              <w:rPr>
                                <w:i/>
                                <w:iCs/>
                              </w:rPr>
                              <w:t>r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 xml:space="preserve"> Famili</w:t>
                            </w:r>
                            <w:r>
                              <w:rPr>
                                <w:i/>
                                <w:iCs/>
                              </w:rPr>
                              <w:t>e gehören</w:t>
                            </w:r>
                            <w:r w:rsidRPr="007D071C">
                              <w:rPr>
                                <w:i/>
                                <w:iCs/>
                              </w:rPr>
                              <w:t>:</w:t>
                            </w:r>
                          </w:p>
                          <w:p w14:paraId="57621D60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319CBEA8" w14:textId="630E1F32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Meine Lieblingsfächer sind:</w:t>
                            </w:r>
                          </w:p>
                          <w:p w14:paraId="5EF2E276" w14:textId="77777777" w:rsid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7DD9736D" w14:textId="294A2CFD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Das kann ich besonders gut:</w:t>
                            </w:r>
                          </w:p>
                          <w:p w14:paraId="052D66ED" w14:textId="77777777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</w:p>
                          <w:p w14:paraId="5225D130" w14:textId="0E54E881" w:rsidR="007D071C" w:rsidRPr="007D071C" w:rsidRDefault="007D071C" w:rsidP="007D071C">
                            <w:pPr>
                              <w:spacing w:line="480" w:lineRule="auto"/>
                              <w:rPr>
                                <w:i/>
                                <w:iCs/>
                              </w:rPr>
                            </w:pPr>
                            <w:r w:rsidRPr="007D071C">
                              <w:rPr>
                                <w:i/>
                                <w:iCs/>
                              </w:rPr>
                              <w:t>Ich möchte an einem Austausch teilnehmen, weil 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5A5B29" w14:textId="279BA20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4C4C66E" w14:textId="6DC77BD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08045CE" w14:textId="0F8B043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6878B7C" w14:textId="0D8A008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3FC518B" w14:textId="06BFADE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5CEE319" w14:textId="674F4482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119760C" w14:textId="6C6C5B9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EA0CEB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E581457" w14:textId="1EBADC8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9F34A37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9DABCF2" w14:textId="72AE4F84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8149208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0E30D0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F9120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1DEC1140" w14:textId="0272622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39AAAF25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EF5FDC" w14:textId="0BCAC576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50A3227" w14:textId="2AC7A01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7C69615C" w14:textId="7B7320B3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4604D169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282FA196" w14:textId="2E34FD28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74E2DBC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0ECF2B97" w14:textId="7E376D81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F3EC4FF" w14:textId="77777777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6D667E36" w14:textId="1C8D94DC" w:rsidR="007D071C" w:rsidRDefault="007D071C" w:rsidP="002F550E">
            <w:pPr>
              <w:rPr>
                <w:rFonts w:cs="Arial"/>
                <w:sz w:val="24"/>
                <w:szCs w:val="24"/>
              </w:rPr>
            </w:pPr>
          </w:p>
          <w:p w14:paraId="5F5F2D36" w14:textId="6646E974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47CC2CA8" w14:textId="3322E6C5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0D3CB038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9622C19" w14:textId="623CD69D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DDD3285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5EDDA142" w14:textId="28A6DDCB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0FD59926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757F5607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73CC0463" w14:textId="779F927E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1BA70A57" w14:textId="77777777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4508EE67" w14:textId="76D043AE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5D1A2A3C" w14:textId="696E0BB0" w:rsidR="007D071C" w:rsidRDefault="007D071C" w:rsidP="007D071C">
            <w:pPr>
              <w:rPr>
                <w:rFonts w:cs="Arial"/>
                <w:b/>
                <w:bCs/>
                <w:spacing w:val="10"/>
                <w:sz w:val="20"/>
                <w:szCs w:val="20"/>
              </w:rPr>
            </w:pPr>
          </w:p>
          <w:p w14:paraId="6E25E0D1" w14:textId="6A4E9563" w:rsidR="007D071C" w:rsidRDefault="007D071C" w:rsidP="007D071C">
            <w:pPr>
              <w:rPr>
                <w:rFonts w:cs="Arial"/>
                <w:b/>
                <w:bCs/>
                <w:spacing w:val="10"/>
              </w:rPr>
            </w:pPr>
            <w:r w:rsidRPr="007D071C">
              <w:rPr>
                <w:rFonts w:cs="Arial"/>
                <w:b/>
                <w:bCs/>
                <w:spacing w:val="10"/>
              </w:rPr>
              <w:t xml:space="preserve">TIPP: </w:t>
            </w:r>
          </w:p>
          <w:p w14:paraId="7FB9821B" w14:textId="5BD21923" w:rsidR="002F550E" w:rsidRPr="007D071C" w:rsidRDefault="002F550E" w:rsidP="007D071C">
            <w:pPr>
              <w:rPr>
                <w:rFonts w:cs="Arial"/>
                <w:b/>
                <w:bCs/>
                <w:spacing w:val="10"/>
              </w:rPr>
            </w:pPr>
          </w:p>
        </w:tc>
      </w:tr>
    </w:tbl>
    <w:p w14:paraId="4AADE5E0" w14:textId="3DC33E06" w:rsidR="007D071C" w:rsidRDefault="007D071C"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5EC8847" wp14:editId="454FD948">
                <wp:simplePos x="0" y="0"/>
                <wp:positionH relativeFrom="column">
                  <wp:posOffset>-269875</wp:posOffset>
                </wp:positionH>
                <wp:positionV relativeFrom="paragraph">
                  <wp:posOffset>608247</wp:posOffset>
                </wp:positionV>
                <wp:extent cx="6527800" cy="349858"/>
                <wp:effectExtent l="0" t="0" r="0" b="6350"/>
                <wp:wrapNone/>
                <wp:docPr id="181406046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349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F7DFE2" w14:textId="2EF93686" w:rsidR="007D071C" w:rsidRDefault="007D071C"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>TIPP: Designt eure Steckbriefe auch gerne digital über padlet.com oder h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>ängt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 xml:space="preserve"> sie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t xml:space="preserve"> in der Klasse auf und findet Gemeinsamkeiten und Unterschiede. </w:t>
                            </w:r>
                            <w:r w:rsidRPr="007D071C">
                              <w:rPr>
                                <w:rFonts w:cs="Arial"/>
                                <w:b/>
                                <w:bCs/>
                                <w:spacing w:val="10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EC884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46" type="#_x0000_t202" style="position:absolute;margin-left:-21.25pt;margin-top:47.9pt;width:514pt;height:27.5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" fillcolor="white [3201]" stroked="f" strokeweight=".5pt">
                <v:textbox>
                  <w:txbxContent>
                    <w:p w14:paraId="01F7DFE2" w14:textId="2EF93686" w:rsidR="007D071C" w:rsidRDefault="007D071C"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>TIPP: Designt eure Steckbriefe auch gerne digital über padlet.com oder h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t>ängt</w:t>
                      </w:r>
                      <w:r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 sie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t xml:space="preserve"> in der Klasse auf und findet Gemeinsamkeiten und Unterschiede. </w:t>
                      </w:r>
                      <w:r w:rsidRPr="007D071C">
                        <w:rPr>
                          <w:rFonts w:cs="Arial"/>
                          <w:b/>
                          <w:bCs/>
                          <w:spacing w:val="10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</w:p>
    <w:p w14:paraId="01915AE4" w14:textId="531EA3B2" w:rsidR="005F7898" w:rsidRDefault="005F7898">
      <w:r w:rsidRPr="00D5390F">
        <w:rPr>
          <w:rFonts w:cs="Arial"/>
          <w:b/>
          <w:noProof/>
          <w:spacing w:val="10"/>
          <w:sz w:val="26"/>
          <w:szCs w:val="26"/>
        </w:rPr>
        <w:lastRenderedPageBreak/>
        <w:drawing>
          <wp:inline distT="0" distB="0" distL="0" distR="0" wp14:anchorId="43D20C91" wp14:editId="71B5DD29">
            <wp:extent cx="316230" cy="316230"/>
            <wp:effectExtent l="0" t="0" r="0" b="0"/>
            <wp:docPr id="83" name="Bild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D2345C" w:rsidRPr="00471584" w14:paraId="11877D1A" w14:textId="77777777" w:rsidTr="00FD6FCB">
        <w:trPr>
          <w:trHeight w:val="1990"/>
        </w:trPr>
        <w:tc>
          <w:tcPr>
            <w:tcW w:w="5000" w:type="pct"/>
            <w:shd w:val="clear" w:color="auto" w:fill="auto"/>
          </w:tcPr>
          <w:p w14:paraId="2B623638" w14:textId="6E84FF32" w:rsidR="001707D9" w:rsidRDefault="007D071C" w:rsidP="001707D9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5</w:t>
            </w:r>
            <w:r w:rsidR="00E83466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. </w:t>
            </w:r>
            <w:r w:rsidR="00E920CB"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Hast du schon an einer Austauschbegegnung teilgenommen oder planst du einen Auslandsaufenthalt?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>Notiere deine Antworten zu den für dich passenden Fragen und sprich dann mit anderen Personen aus deiner Klasse.</w:t>
            </w:r>
          </w:p>
          <w:p w14:paraId="062D43C7" w14:textId="49FB090F" w:rsidR="00BF4A8F" w:rsidRPr="00BF4A8F" w:rsidRDefault="001D2679" w:rsidP="001D267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DD6618" wp14:editId="6C4944B9">
                  <wp:extent cx="278765" cy="314960"/>
                  <wp:effectExtent l="0" t="0" r="6985" b="8890"/>
                  <wp:docPr id="246" name="Grafik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FC62425" wp14:editId="4F6595FA">
                  <wp:extent cx="241935" cy="314960"/>
                  <wp:effectExtent l="0" t="0" r="5715" b="8890"/>
                  <wp:docPr id="247" name="Grafik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>
              <w:rPr>
                <w:noProof/>
              </w:rPr>
              <w:t xml:space="preserve"> </w:t>
            </w:r>
            <w:r w:rsidR="007D071C">
              <w:rPr>
                <w:noProof/>
              </w:rPr>
              <w:drawing>
                <wp:inline distT="0" distB="0" distL="0" distR="0" wp14:anchorId="0F80BF8F" wp14:editId="594196C8">
                  <wp:extent cx="387350" cy="345440"/>
                  <wp:effectExtent l="0" t="0" r="0" b="0"/>
                  <wp:docPr id="1425633292" name="Picture 1425633292" descr="A picture containing symbol, rectangle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595317" name="Picture 1679595317" descr="A picture containing symbol, rectangle, desig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35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>
              <w:rPr>
                <w:noProof/>
              </w:rPr>
              <w:t xml:space="preserve">  </w:t>
            </w:r>
            <w:r w:rsidR="007D071C">
              <w:rPr>
                <w:noProof/>
              </w:rPr>
              <w:drawing>
                <wp:inline distT="0" distB="0" distL="0" distR="0" wp14:anchorId="45E8BAEB" wp14:editId="0C57A636">
                  <wp:extent cx="284480" cy="308610"/>
                  <wp:effectExtent l="0" t="0" r="1270" b="0"/>
                  <wp:docPr id="805733967" name="Picture 805733967" descr="A picture containing symbol, logo, graphics, fon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Grafik 231" descr="A picture containing symbol, logo, graphics, fon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AFC4A" w14:textId="2DD8A021" w:rsidR="001D2679" w:rsidRPr="00703F50" w:rsidRDefault="001D2679" w:rsidP="001D2679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</w:t>
            </w:r>
            <w:r w:rsidR="007D071C">
              <w:rPr>
                <w:rFonts w:cs="Arial"/>
                <w:sz w:val="12"/>
                <w:szCs w:val="12"/>
              </w:rPr>
              <w:t>t    Sprechen   Partnerarbeit</w:t>
            </w:r>
          </w:p>
          <w:p w14:paraId="010F8DDC" w14:textId="6F1FA117" w:rsidR="001707D9" w:rsidRDefault="001707D9" w:rsidP="003E4D65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368361A9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7FC54A87" w14:textId="08F37017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Was hast du vor deiner Austauschbegegnung erwartet? / Was erwartest du von deiner Austauschbegegnung? / </w:t>
            </w:r>
          </w:p>
          <w:p w14:paraId="4EC909B0" w14:textId="77777777" w:rsidR="00E920CB" w:rsidRP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CE080A9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2ABD671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6A865400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42D93DB7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1858D77" w14:textId="3F29D4E5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Worauf hast du dich am meisten gefreut? / Worauf freust du dich am meisten? </w:t>
            </w:r>
          </w:p>
          <w:p w14:paraId="4B90D09E" w14:textId="77777777" w:rsidR="00E920CB" w:rsidRP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4845909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FD2953A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5ED8344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6276922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67AE4DE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DA014B1" w14:textId="04AD8D91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 xml:space="preserve">Wovor hast du vielleicht </w:t>
            </w:r>
            <w:r w:rsidR="003B4EDE">
              <w:rPr>
                <w:rFonts w:cs="Arial"/>
                <w:sz w:val="24"/>
                <w:szCs w:val="24"/>
              </w:rPr>
              <w:t>ein bisschen Angst</w:t>
            </w:r>
            <w:r w:rsidRPr="007D071C">
              <w:rPr>
                <w:rFonts w:cs="Arial"/>
                <w:sz w:val="24"/>
                <w:szCs w:val="24"/>
              </w:rPr>
              <w:t xml:space="preserve">? / Wovor </w:t>
            </w:r>
            <w:r w:rsidR="003B4EDE">
              <w:rPr>
                <w:rFonts w:cs="Arial"/>
                <w:sz w:val="24"/>
                <w:szCs w:val="24"/>
              </w:rPr>
              <w:t>hattest</w:t>
            </w:r>
            <w:r w:rsidRPr="007D071C">
              <w:rPr>
                <w:rFonts w:cs="Arial"/>
                <w:sz w:val="24"/>
                <w:szCs w:val="24"/>
              </w:rPr>
              <w:t xml:space="preserve"> du </w:t>
            </w:r>
            <w:r w:rsidR="003B4EDE">
              <w:rPr>
                <w:rFonts w:cs="Arial"/>
                <w:sz w:val="24"/>
                <w:szCs w:val="24"/>
              </w:rPr>
              <w:t>ein bisschen Angst</w:t>
            </w:r>
            <w:r w:rsidRPr="007D071C">
              <w:rPr>
                <w:rFonts w:cs="Arial"/>
                <w:sz w:val="24"/>
                <w:szCs w:val="24"/>
              </w:rPr>
              <w:t>?</w:t>
            </w:r>
          </w:p>
          <w:p w14:paraId="121A1DE1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016CFA6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B3D895A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145EA17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24E6693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0659CA74" w14:textId="23648111" w:rsidR="00E920CB" w:rsidRDefault="00E920CB" w:rsidP="007D071C">
            <w:r w:rsidRPr="007D071C">
              <w:rPr>
                <w:rFonts w:cs="Arial"/>
                <w:sz w:val="24"/>
                <w:szCs w:val="24"/>
              </w:rPr>
              <w:t>Wie war der Kontakt zu deiner</w:t>
            </w:r>
            <w:r w:rsidR="007D071C">
              <w:rPr>
                <w:rFonts w:cs="Arial"/>
                <w:sz w:val="24"/>
                <w:szCs w:val="24"/>
              </w:rPr>
              <w:t xml:space="preserve"> Gastfamilie? </w:t>
            </w:r>
            <w:r w:rsidRPr="007D071C">
              <w:rPr>
                <w:rFonts w:cs="Arial"/>
                <w:sz w:val="24"/>
                <w:szCs w:val="24"/>
              </w:rPr>
              <w:t xml:space="preserve">/ Was für eine </w:t>
            </w:r>
            <w:r w:rsidR="007D071C">
              <w:rPr>
                <w:rFonts w:cs="Arial"/>
                <w:sz w:val="24"/>
                <w:szCs w:val="24"/>
              </w:rPr>
              <w:t xml:space="preserve">Gastfamilie </w:t>
            </w:r>
            <w:r w:rsidRPr="007D071C">
              <w:rPr>
                <w:rFonts w:cs="Arial"/>
                <w:sz w:val="24"/>
                <w:szCs w:val="24"/>
              </w:rPr>
              <w:t>wünsch</w:t>
            </w:r>
            <w:r w:rsidR="0048677E">
              <w:rPr>
                <w:rFonts w:cs="Arial"/>
                <w:sz w:val="24"/>
                <w:szCs w:val="24"/>
              </w:rPr>
              <w:t>s</w:t>
            </w:r>
            <w:r w:rsidRPr="007D071C">
              <w:rPr>
                <w:rFonts w:cs="Arial"/>
                <w:sz w:val="24"/>
                <w:szCs w:val="24"/>
              </w:rPr>
              <w:t>t du dir?</w:t>
            </w:r>
            <w:r>
              <w:t xml:space="preserve"> </w:t>
            </w:r>
          </w:p>
          <w:p w14:paraId="67F743E6" w14:textId="77777777" w:rsidR="00E920CB" w:rsidRDefault="00E920CB" w:rsidP="00E920CB"/>
          <w:p w14:paraId="160DEA21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F5BE0EC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689981B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56C9BA48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3C890855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16F40AF0" w14:textId="2EDBAD03" w:rsidR="00E920CB" w:rsidRPr="007D071C" w:rsidRDefault="00E920CB" w:rsidP="007D071C">
            <w:pPr>
              <w:rPr>
                <w:rFonts w:cs="Arial"/>
                <w:sz w:val="24"/>
                <w:szCs w:val="24"/>
              </w:rPr>
            </w:pPr>
            <w:r w:rsidRPr="007D071C">
              <w:rPr>
                <w:rFonts w:cs="Arial"/>
                <w:sz w:val="24"/>
                <w:szCs w:val="24"/>
              </w:rPr>
              <w:t>Was hast du durch den Austausch gelernt? / Was denkst du, wirst du durch den Austausch lernen?</w:t>
            </w:r>
          </w:p>
          <w:p w14:paraId="60551628" w14:textId="77777777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2B70704F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49A1D1C8" w14:textId="77777777" w:rsidR="007D071C" w:rsidRDefault="007D071C" w:rsidP="007D071C">
            <w:pPr>
              <w:rPr>
                <w:rFonts w:cs="Arial"/>
                <w:sz w:val="24"/>
                <w:szCs w:val="24"/>
              </w:rPr>
            </w:pPr>
          </w:p>
          <w:p w14:paraId="2B769881" w14:textId="284A40B8" w:rsidR="00E920CB" w:rsidRDefault="00E920CB" w:rsidP="00E920CB">
            <w:pPr>
              <w:rPr>
                <w:rFonts w:cs="Arial"/>
                <w:sz w:val="24"/>
                <w:szCs w:val="24"/>
              </w:rPr>
            </w:pPr>
          </w:p>
          <w:p w14:paraId="3657336F" w14:textId="618F2A36" w:rsidR="007D071C" w:rsidRPr="00E920CB" w:rsidRDefault="007D071C" w:rsidP="00E920CB">
            <w:pPr>
              <w:rPr>
                <w:rFonts w:cs="Arial"/>
                <w:sz w:val="26"/>
                <w:szCs w:val="26"/>
              </w:rPr>
            </w:pPr>
          </w:p>
          <w:p w14:paraId="4AEA172A" w14:textId="3181667B" w:rsidR="005F7898" w:rsidRPr="00E920CB" w:rsidRDefault="005F7898" w:rsidP="00E920CB">
            <w:pPr>
              <w:tabs>
                <w:tab w:val="left" w:pos="336"/>
              </w:tabs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599741CB" w14:textId="5F53D0FF" w:rsidR="00E920CB" w:rsidRPr="00E920CB" w:rsidRDefault="00E920CB" w:rsidP="00E920CB">
      <w:pPr>
        <w:rPr>
          <w:rFonts w:cs="Arial"/>
          <w:sz w:val="26"/>
          <w:szCs w:val="26"/>
        </w:rPr>
      </w:pPr>
    </w:p>
    <w:p w14:paraId="113AB85B" w14:textId="77777777" w:rsidR="00E920CB" w:rsidRPr="00E920CB" w:rsidRDefault="00E920CB" w:rsidP="00E920CB">
      <w:pPr>
        <w:rPr>
          <w:rFonts w:cs="Arial"/>
          <w:sz w:val="26"/>
          <w:szCs w:val="26"/>
        </w:rPr>
      </w:pPr>
    </w:p>
    <w:p w14:paraId="439B1438" w14:textId="64137638" w:rsidR="007D071C" w:rsidRPr="00E920CB" w:rsidRDefault="007D071C" w:rsidP="00E920CB">
      <w:pPr>
        <w:rPr>
          <w:rFonts w:cs="Arial"/>
          <w:sz w:val="26"/>
          <w:szCs w:val="26"/>
        </w:rPr>
      </w:pPr>
    </w:p>
    <w:p w14:paraId="6F4B20BD" w14:textId="77777777" w:rsidR="007D071C" w:rsidRDefault="00E920CB" w:rsidP="007D071C">
      <w:r w:rsidRPr="00E920CB">
        <w:rPr>
          <w:rFonts w:cs="Arial"/>
          <w:sz w:val="26"/>
          <w:szCs w:val="26"/>
        </w:rPr>
        <w:t xml:space="preserve"> </w:t>
      </w:r>
    </w:p>
    <w:p w14:paraId="3033F6AF" w14:textId="77777777" w:rsidR="007D071C" w:rsidRDefault="007D071C" w:rsidP="007D071C">
      <w:r w:rsidRPr="00D5390F">
        <w:rPr>
          <w:rFonts w:cs="Arial"/>
          <w:b/>
          <w:noProof/>
          <w:spacing w:val="10"/>
          <w:sz w:val="26"/>
          <w:szCs w:val="26"/>
        </w:rPr>
        <w:drawing>
          <wp:inline distT="0" distB="0" distL="0" distR="0" wp14:anchorId="64F22292" wp14:editId="38251BC6">
            <wp:extent cx="316230" cy="316230"/>
            <wp:effectExtent l="0" t="0" r="0" b="0"/>
            <wp:docPr id="455878121" name="Picture 455878121" descr="A black and white icon with a pencil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878121" name="Picture 455878121" descr="A black and white icon with a pencil&#10;&#10;Description automatically generated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24"/>
      </w:tblGrid>
      <w:tr w:rsidR="007D071C" w:rsidRPr="00471584" w14:paraId="599BBF27" w14:textId="77777777" w:rsidTr="00C211E2">
        <w:trPr>
          <w:trHeight w:val="1990"/>
        </w:trPr>
        <w:tc>
          <w:tcPr>
            <w:tcW w:w="5000" w:type="pct"/>
            <w:shd w:val="clear" w:color="auto" w:fill="auto"/>
          </w:tcPr>
          <w:p w14:paraId="548B7383" w14:textId="5FC43D7F" w:rsidR="007D071C" w:rsidRDefault="007D071C" w:rsidP="00C211E2">
            <w:pPr>
              <w:tabs>
                <w:tab w:val="left" w:pos="336"/>
              </w:tabs>
              <w:rPr>
                <w:b/>
                <w:bCs/>
                <w:sz w:val="26"/>
                <w:szCs w:val="26"/>
              </w:rPr>
            </w:pP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6. PASCH-net interessiert sich für die Meinungen von Jugendlichen weltweit. </w:t>
            </w:r>
            <w:r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>Erzähle uns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über deine Austauscherfahrungen. </w:t>
            </w:r>
            <w:r w:rsidR="003B4EDE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Schreibe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uns, </w:t>
            </w:r>
            <w:r w:rsidRPr="00E920CB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was du erlebt hast oder noch erleben 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wirst und kommentiere die Einträge </w:t>
            </w:r>
            <w:r>
              <w:rPr>
                <w:b/>
                <w:bCs/>
                <w:sz w:val="26"/>
                <w:szCs w:val="26"/>
              </w:rPr>
              <w:t>der anderen Schülerinnen und Schüler.</w:t>
            </w:r>
          </w:p>
          <w:p w14:paraId="379233CD" w14:textId="77777777" w:rsidR="007D071C" w:rsidRDefault="007D071C" w:rsidP="00C211E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04DB3D90" w14:textId="0BA61B63" w:rsidR="007D071C" w:rsidRPr="00BF4A8F" w:rsidRDefault="00D305B6" w:rsidP="00C211E2">
            <w:pPr>
              <w:rPr>
                <w:noProof/>
              </w:rPr>
            </w:pPr>
            <w:r>
              <w:rPr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2A74184" wp14:editId="7683D9E2">
                      <wp:simplePos x="0" y="0"/>
                      <wp:positionH relativeFrom="column">
                        <wp:posOffset>4449179</wp:posOffset>
                      </wp:positionH>
                      <wp:positionV relativeFrom="paragraph">
                        <wp:posOffset>107181</wp:posOffset>
                      </wp:positionV>
                      <wp:extent cx="1847816" cy="2377440"/>
                      <wp:effectExtent l="0" t="0" r="0" b="0"/>
                      <wp:wrapNone/>
                      <wp:docPr id="103488943" name="Text Box 103488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16" cy="2377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D4C132" w14:textId="77777777" w:rsidR="007D071C" w:rsidRDefault="007D071C" w:rsidP="007D071C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  <w:rPr>
                                      <w:bCs/>
                                    </w:rPr>
                                  </w:pPr>
                                </w:p>
                                <w:p w14:paraId="5D1CB147" w14:textId="77777777" w:rsidR="00D305B6" w:rsidRPr="00D305B6" w:rsidRDefault="00D305B6" w:rsidP="00D305B6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</w:pPr>
                                  <w:r w:rsidRPr="00D305B6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808AB21" wp14:editId="2F99FB17">
                                        <wp:extent cx="1164656" cy="1095954"/>
                                        <wp:effectExtent l="0" t="0" r="3810" b="0"/>
                                        <wp:docPr id="1620406762" name="Picture 1" descr="A qr code on a white background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20406762" name="Picture 1" descr="A qr code on a white background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7344" cy="11078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0C9C889" w14:textId="77777777" w:rsidR="00D305B6" w:rsidRPr="00D305B6" w:rsidRDefault="00D305B6" w:rsidP="00D305B6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</w:pPr>
                                </w:p>
                                <w:p w14:paraId="481EFE25" w14:textId="77777777" w:rsidR="00D305B6" w:rsidRPr="00D305B6" w:rsidRDefault="00D305B6" w:rsidP="00D305B6">
                                  <w:pPr>
                                    <w:tabs>
                                      <w:tab w:val="left" w:pos="2360"/>
                                    </w:tabs>
                                    <w:spacing w:line="276" w:lineRule="auto"/>
                                    <w:rPr>
                                      <w:bCs/>
                                    </w:rPr>
                                  </w:pPr>
                                  <w:r w:rsidRPr="00D305B6">
                                    <w:rPr>
                                      <w:bCs/>
                                    </w:rPr>
                                    <w:t>https://www.pasch-net.de/de/lernmaterial/schule-ausbildung/sawubona.html</w:t>
                                  </w:r>
                                </w:p>
                                <w:p w14:paraId="130CDB70" w14:textId="77777777" w:rsidR="007D071C" w:rsidRDefault="007D071C" w:rsidP="007D071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74184" id="Text Box 103488943" o:spid="_x0000_s1047" type="#_x0000_t202" style="position:absolute;margin-left:350.35pt;margin-top:8.45pt;width:145.5pt;height:187.2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" fillcolor="white [3201]" stroked="f" strokeweight=".5pt">
                      <v:textbox>
                        <w:txbxContent>
                          <w:p w14:paraId="2FD4C132" w14:textId="77777777" w:rsidR="007D071C" w:rsidRDefault="007D071C" w:rsidP="007D071C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  <w:rPr>
                                <w:bCs/>
                              </w:rPr>
                            </w:pPr>
                          </w:p>
                          <w:p w14:paraId="5D1CB147" w14:textId="77777777" w:rsidR="00D305B6" w:rsidRPr="00D305B6" w:rsidRDefault="00D305B6" w:rsidP="00D305B6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</w:pPr>
                            <w:r w:rsidRPr="00D305B6">
                              <w:rPr>
                                <w:noProof/>
                              </w:rPr>
                              <w:drawing>
                                <wp:inline distT="0" distB="0" distL="0" distR="0" wp14:anchorId="6808AB21" wp14:editId="2F99FB17">
                                  <wp:extent cx="1164656" cy="1095954"/>
                                  <wp:effectExtent l="0" t="0" r="3810" b="0"/>
                                  <wp:docPr id="1620406762" name="Picture 1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0406762" name="Picture 1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7344" cy="1107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C9C889" w14:textId="77777777" w:rsidR="00D305B6" w:rsidRPr="00D305B6" w:rsidRDefault="00D305B6" w:rsidP="00D305B6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</w:pPr>
                          </w:p>
                          <w:p w14:paraId="481EFE25" w14:textId="77777777" w:rsidR="00D305B6" w:rsidRPr="00D305B6" w:rsidRDefault="00D305B6" w:rsidP="00D305B6">
                            <w:pPr>
                              <w:tabs>
                                <w:tab w:val="left" w:pos="2360"/>
                              </w:tabs>
                              <w:spacing w:line="276" w:lineRule="auto"/>
                              <w:rPr>
                                <w:bCs/>
                              </w:rPr>
                            </w:pPr>
                            <w:r w:rsidRPr="00D305B6">
                              <w:rPr>
                                <w:bCs/>
                              </w:rPr>
                              <w:t>https://www.pasch-net.de/de/lernmaterial/schule-ausbildung/sawubona.html</w:t>
                            </w:r>
                          </w:p>
                          <w:p w14:paraId="130CDB70" w14:textId="77777777" w:rsidR="007D071C" w:rsidRDefault="007D071C" w:rsidP="007D071C"/>
                        </w:txbxContent>
                      </v:textbox>
                    </v:shape>
                  </w:pict>
                </mc:Fallback>
              </mc:AlternateContent>
            </w:r>
            <w:r w:rsidR="007D071C">
              <w:rPr>
                <w:noProof/>
              </w:rPr>
              <w:drawing>
                <wp:inline distT="0" distB="0" distL="0" distR="0" wp14:anchorId="58163EA6" wp14:editId="686E5E56">
                  <wp:extent cx="278765" cy="314960"/>
                  <wp:effectExtent l="0" t="0" r="6985" b="8890"/>
                  <wp:docPr id="1672487148" name="Picture 1672487148" descr="A black pencil with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2487148" name="Picture 1672487148" descr="A black pencil with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 w:rsidRPr="00703F50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</w:t>
            </w:r>
            <w:r w:rsidR="007D071C">
              <w:rPr>
                <w:noProof/>
              </w:rPr>
              <w:drawing>
                <wp:inline distT="0" distB="0" distL="0" distR="0" wp14:anchorId="6D2608FE" wp14:editId="6733ECDC">
                  <wp:extent cx="241935" cy="314960"/>
                  <wp:effectExtent l="0" t="0" r="5715" b="8890"/>
                  <wp:docPr id="1179753648" name="Picture 1179753648" descr="A black and white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753648" name="Picture 1179753648" descr="A black and white 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" cy="31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071C"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    </w:t>
            </w:r>
            <w:r w:rsidR="007D071C">
              <w:rPr>
                <w:noProof/>
              </w:rPr>
              <w:t xml:space="preserve"> </w:t>
            </w:r>
          </w:p>
          <w:p w14:paraId="69D57009" w14:textId="77777777" w:rsidR="007D071C" w:rsidRPr="00703F50" w:rsidRDefault="007D071C" w:rsidP="00C211E2">
            <w:pPr>
              <w:rPr>
                <w:rFonts w:cs="Arial"/>
                <w:b/>
                <w:bCs/>
                <w:spacing w:val="10"/>
                <w:sz w:val="26"/>
                <w:szCs w:val="26"/>
              </w:rPr>
            </w:pPr>
            <w:r w:rsidRPr="00703F50">
              <w:rPr>
                <w:rFonts w:cs="Arial"/>
                <w:sz w:val="12"/>
                <w:szCs w:val="12"/>
              </w:rPr>
              <w:t>Schreiben  Einzelarbeit</w:t>
            </w:r>
            <w:r>
              <w:rPr>
                <w:rFonts w:cs="Arial"/>
                <w:b/>
                <w:bCs/>
                <w:spacing w:val="10"/>
                <w:sz w:val="26"/>
                <w:szCs w:val="26"/>
              </w:rPr>
              <w:t xml:space="preserve"> </w:t>
            </w:r>
          </w:p>
          <w:p w14:paraId="3C380859" w14:textId="77777777" w:rsidR="007D071C" w:rsidRDefault="007D071C" w:rsidP="00C211E2">
            <w:pPr>
              <w:tabs>
                <w:tab w:val="left" w:pos="336"/>
              </w:tabs>
              <w:rPr>
                <w:rFonts w:cs="Arial"/>
                <w:b/>
                <w:bCs/>
                <w:spacing w:val="10"/>
                <w:sz w:val="26"/>
                <w:szCs w:val="26"/>
              </w:rPr>
            </w:pPr>
          </w:p>
          <w:p w14:paraId="451F375D" w14:textId="77777777" w:rsidR="007D071C" w:rsidRPr="00E920CB" w:rsidRDefault="007D071C" w:rsidP="007D071C">
            <w:pPr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4701293D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1297DC7C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66F233EC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74BECB62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568D68F5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A0070AC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4DEF3F04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6E514FB2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406B584D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71274688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AC9B0F7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7696BA63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0F794CD2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3B84DAA6" w14:textId="77777777" w:rsidR="007D071C" w:rsidRPr="00E920CB" w:rsidRDefault="007D071C" w:rsidP="007D071C">
      <w:pPr>
        <w:rPr>
          <w:rFonts w:cs="Arial"/>
          <w:sz w:val="26"/>
          <w:szCs w:val="26"/>
        </w:rPr>
      </w:pPr>
    </w:p>
    <w:p w14:paraId="72C4DB48" w14:textId="77777777" w:rsidR="007D071C" w:rsidRPr="00E920CB" w:rsidRDefault="007D071C" w:rsidP="007D071C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051D5637" w14:textId="77777777" w:rsidR="007D071C" w:rsidRDefault="007D071C" w:rsidP="007D071C"/>
    <w:p w14:paraId="2FA6E664" w14:textId="51813599" w:rsidR="00E920CB" w:rsidRPr="00E920CB" w:rsidRDefault="00E920CB" w:rsidP="00E920CB">
      <w:pPr>
        <w:rPr>
          <w:rFonts w:cs="Arial"/>
          <w:sz w:val="26"/>
          <w:szCs w:val="26"/>
        </w:rPr>
      </w:pPr>
    </w:p>
    <w:p w14:paraId="30E14752" w14:textId="77777777" w:rsidR="00E920CB" w:rsidRPr="00E920CB" w:rsidRDefault="00E920CB" w:rsidP="00E920CB">
      <w:pPr>
        <w:rPr>
          <w:rFonts w:cs="Arial"/>
          <w:sz w:val="26"/>
          <w:szCs w:val="26"/>
        </w:rPr>
      </w:pPr>
    </w:p>
    <w:p w14:paraId="4D79E915" w14:textId="77777777" w:rsidR="00E920CB" w:rsidRPr="00E920CB" w:rsidRDefault="00E920CB" w:rsidP="00E920CB">
      <w:pPr>
        <w:rPr>
          <w:rFonts w:cs="Arial"/>
          <w:sz w:val="26"/>
          <w:szCs w:val="26"/>
        </w:rPr>
      </w:pPr>
      <w:r w:rsidRPr="00E920CB">
        <w:rPr>
          <w:rFonts w:cs="Arial"/>
          <w:sz w:val="26"/>
          <w:szCs w:val="26"/>
        </w:rPr>
        <w:t xml:space="preserve"> </w:t>
      </w:r>
    </w:p>
    <w:p w14:paraId="00F481C4" w14:textId="3C8C650F" w:rsidR="00A72F74" w:rsidRDefault="00A72F74"/>
    <w:sectPr w:rsidR="00A72F74" w:rsidSect="004D6681">
      <w:headerReference w:type="default" r:id="rId18"/>
      <w:footerReference w:type="default" r:id="rId19"/>
      <w:type w:val="continuous"/>
      <w:pgSz w:w="11900" w:h="16840"/>
      <w:pgMar w:top="1440" w:right="1440" w:bottom="1440" w:left="1440" w:header="51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20F45" w14:textId="77777777" w:rsidR="004D6681" w:rsidRDefault="004D6681" w:rsidP="00F112A3">
      <w:r>
        <w:separator/>
      </w:r>
    </w:p>
  </w:endnote>
  <w:endnote w:type="continuationSeparator" w:id="0">
    <w:p w14:paraId="4A4E2D49" w14:textId="77777777" w:rsidR="004D6681" w:rsidRDefault="004D6681" w:rsidP="00F1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dot">
    <w:charset w:val="B1"/>
    <w:family w:val="auto"/>
    <w:pitch w:val="variable"/>
    <w:sig w:usb0="80000867" w:usb1="00000000" w:usb2="00000000" w:usb3="00000000" w:csb0="000001F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Replica-Mono">
    <w:altName w:val="Lucida Console"/>
    <w:charset w:val="00"/>
    <w:family w:val="auto"/>
    <w:pitch w:val="variable"/>
    <w:sig w:usb0="00000003" w:usb1="4000206A" w:usb2="00000000" w:usb3="00000000" w:csb0="00000001" w:csb1="00000000"/>
  </w:font>
  <w:font w:name="Monaco">
    <w:charset w:val="4D"/>
    <w:family w:val="auto"/>
    <w:pitch w:val="variable"/>
    <w:sig w:usb0="A00002FF" w:usb1="500039FB" w:usb2="00000000" w:usb3="00000000" w:csb0="00000197" w:csb1="00000000"/>
  </w:font>
  <w:font w:name="Arial-BoldMT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231"/>
    </w:tblGrid>
    <w:tr w:rsidR="00DA0D73" w:rsidRPr="0011301F" w14:paraId="64F28B06" w14:textId="77777777" w:rsidTr="00DA0D73">
      <w:tc>
        <w:tcPr>
          <w:tcW w:w="0" w:type="auto"/>
        </w:tcPr>
        <w:p w14:paraId="26BE132E" w14:textId="25071980" w:rsidR="00DA0D73" w:rsidRPr="0011301F" w:rsidRDefault="00DA0D73" w:rsidP="005F7898">
          <w:pPr>
            <w:spacing w:line="240" w:lineRule="atLeast"/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0466344A" wp14:editId="5FF0B793">
                    <wp:simplePos x="0" y="0"/>
                    <wp:positionH relativeFrom="column">
                      <wp:posOffset>4924425</wp:posOffset>
                    </wp:positionH>
                    <wp:positionV relativeFrom="paragraph">
                      <wp:posOffset>13335</wp:posOffset>
                    </wp:positionV>
                    <wp:extent cx="1397000" cy="241300"/>
                    <wp:effectExtent l="0" t="0" r="0" b="0"/>
                    <wp:wrapNone/>
                    <wp:docPr id="26" name="Textfeld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397000" cy="24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C80036C" w14:textId="555274D7" w:rsidR="00DA0D73" w:rsidRPr="005F7898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jc w:val="right"/>
                                  <w:rPr>
                                    <w:rFonts w:ascii="Times New Roman" w:eastAsia="Times New Roman" w:hAnsi="Times New Roman"/>
                                    <w:b/>
                                    <w:color w:val="auto"/>
                                    <w:sz w:val="14"/>
                                    <w:szCs w:val="14"/>
                                    <w:lang w:bidi="x-none"/>
                                  </w:rPr>
                                </w:pP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PAGE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r w:rsidR="000469B5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  <w:r w:rsidRPr="005F7898">
                                  <w:rPr>
                                    <w:rFonts w:ascii="Replica-Mono" w:eastAsia="Monaco" w:hAnsi="Monaco"/>
                                    <w:b/>
                                    <w:sz w:val="14"/>
                                    <w:szCs w:val="14"/>
                                  </w:rPr>
                                  <w:t xml:space="preserve"> / </w:t>
                                </w:r>
                                <w:r w:rsidRPr="005F7898">
                                  <w:rPr>
                                    <w:rFonts w:ascii="Arial" w:eastAsia="Monaco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t> </w: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begin"/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instrText xml:space="preserve"> NUMPAGES </w:instrText>
                                </w:r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separate"/>
                                </w:r>
                                <w:ins w:id="1" w:author="Essel, Anne [2]" w:date="2024-02-06T15:41:00Z">
                                  <w:r w:rsidR="000469B5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4"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ins>
                                <w:del w:id="2" w:author="Essel, Anne [2]" w:date="2024-02-06T15:41:00Z">
                                  <w:r w:rsidR="00DA14B4" w:rsidDel="000469B5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4"/>
                                      <w:sz w:val="14"/>
                                      <w:szCs w:val="14"/>
                                    </w:rPr>
                                    <w:delText>7</w:delText>
                                  </w:r>
                                </w:del>
                                <w:r w:rsidRPr="005F7898">
                                  <w:rPr>
                                    <w:rFonts w:ascii="Arial" w:hAnsi="Arial" w:cs="Arial"/>
                                    <w:b/>
                                    <w:spacing w:val="4"/>
                                    <w:sz w:val="14"/>
                                    <w:szCs w:val="14"/>
                                  </w:rPr>
                                  <w:fldChar w:fldCharType="end"/>
                                </w:r>
                              </w:p>
                              <w:p w14:paraId="16102C24" w14:textId="77777777" w:rsidR="00DA0D73" w:rsidRPr="005269C6" w:rsidRDefault="00DA0D73" w:rsidP="005F7898">
                                <w:pPr>
                                  <w:jc w:val="right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66344A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8" o:spid="_x0000_s1048" type="#_x0000_t202" style="position:absolute;margin-left:387.75pt;margin-top:1.05pt;width:110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" filled="f" stroked="f">
                    <v:path arrowok="t"/>
                    <v:textbox>
                      <w:txbxContent>
                        <w:p w14:paraId="3C80036C" w14:textId="555274D7" w:rsidR="00DA0D73" w:rsidRPr="005F7898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jc w:val="right"/>
                            <w:rPr>
                              <w:rFonts w:ascii="Times New Roman" w:eastAsia="Times New Roman" w:hAnsi="Times New Roman"/>
                              <w:b/>
                              <w:color w:val="auto"/>
                              <w:sz w:val="14"/>
                              <w:szCs w:val="14"/>
                              <w:lang w:bidi="x-none"/>
                            </w:rPr>
                          </w:pP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0469B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4"/>
                              <w:szCs w:val="14"/>
                            </w:rPr>
                            <w:t>7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  <w:r w:rsidRPr="005F7898">
                            <w:rPr>
                              <w:rFonts w:ascii="Replica-Mono" w:eastAsia="Monaco" w:hAnsi="Monaco"/>
                              <w:b/>
                              <w:sz w:val="14"/>
                              <w:szCs w:val="14"/>
                            </w:rPr>
                            <w:t xml:space="preserve"> / </w:t>
                          </w:r>
                          <w:r w:rsidRPr="005F7898">
                            <w:rPr>
                              <w:rFonts w:ascii="Arial" w:eastAsia="Monaco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t> </w: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separate"/>
                          </w:r>
                          <w:ins w:id="3" w:author="Essel, Anne [2]" w:date="2024-02-06T15:41:00Z">
                            <w:r w:rsidR="000469B5">
                              <w:rPr>
                                <w:rFonts w:ascii="Arial" w:hAnsi="Arial" w:cs="Arial"/>
                                <w:b/>
                                <w:noProof/>
                                <w:spacing w:val="4"/>
                                <w:sz w:val="14"/>
                                <w:szCs w:val="14"/>
                              </w:rPr>
                              <w:t>7</w:t>
                            </w:r>
                          </w:ins>
                          <w:del w:id="4" w:author="Essel, Anne [2]" w:date="2024-02-06T15:41:00Z">
                            <w:r w:rsidR="00DA14B4" w:rsidDel="000469B5">
                              <w:rPr>
                                <w:rFonts w:ascii="Arial" w:hAnsi="Arial" w:cs="Arial"/>
                                <w:b/>
                                <w:noProof/>
                                <w:spacing w:val="4"/>
                                <w:sz w:val="14"/>
                                <w:szCs w:val="14"/>
                              </w:rPr>
                              <w:delText>7</w:delText>
                            </w:r>
                          </w:del>
                          <w:r w:rsidRPr="005F7898">
                            <w:rPr>
                              <w:rFonts w:ascii="Arial" w:hAnsi="Arial" w:cs="Arial"/>
                              <w:b/>
                              <w:spacing w:val="4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14:paraId="16102C24" w14:textId="77777777" w:rsidR="00DA0D73" w:rsidRPr="005269C6" w:rsidRDefault="00DA0D73" w:rsidP="005F7898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BF6130" wp14:editId="39003FA9">
                    <wp:simplePos x="0" y="0"/>
                    <wp:positionH relativeFrom="column">
                      <wp:posOffset>8523605</wp:posOffset>
                    </wp:positionH>
                    <wp:positionV relativeFrom="paragraph">
                      <wp:posOffset>12065</wp:posOffset>
                    </wp:positionV>
                    <wp:extent cx="1434465" cy="227965"/>
                    <wp:effectExtent l="0" t="0" r="0" b="0"/>
                    <wp:wrapNone/>
                    <wp:docPr id="207" name="Textfeld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434465" cy="2279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/>
                            </a:extLst>
                          </wps:spPr>
                          <wps:txbx>
                            <w:txbxContent>
                              <w:p w14:paraId="37A15B30" w14:textId="1374A23A" w:rsidR="00DA0D73" w:rsidRDefault="00DA0D73" w:rsidP="005F7898">
                                <w:pPr>
                                  <w:pStyle w:val="FreieForm"/>
                                  <w:tabs>
                                    <w:tab w:val="left" w:pos="1040"/>
                                  </w:tabs>
                                  <w:spacing w:after="0" w:line="288" w:lineRule="auto"/>
                                  <w:rPr>
                                    <w:rFonts w:ascii="Times New Roman" w:eastAsia="Times New Roman" w:hAnsi="Times New Roman"/>
                                    <w:color w:val="auto"/>
                                    <w:sz w:val="20"/>
                                    <w:lang w:bidi="x-none"/>
                                  </w:rPr>
                                </w:pP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PAGE </w:instrTex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r w:rsidR="000469B5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pacing w:val="4"/>
                                    <w:sz w:val="15"/>
                                    <w:szCs w:val="15"/>
                                  </w:rPr>
                                  <w:t>7</w:t>
                                </w:r>
                                <w:r w:rsidRPr="00D5390F">
                                  <w:rPr>
                                    <w:rFonts w:ascii="Arial" w:hAnsi="Arial" w:cs="Arial"/>
                                    <w:b/>
                                    <w:bCs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Replica-Mono" w:eastAsia="Monaco" w:hAnsi="Monaco"/>
                                    <w:sz w:val="15"/>
                                  </w:rPr>
                                  <w:t xml:space="preserve"> / </w:t>
                                </w:r>
                                <w:r w:rsidRPr="005A76FE">
                                  <w:rPr>
                                    <w:rFonts w:ascii="Arial" w:eastAsia="Monaco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t> </w: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begin"/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instrText xml:space="preserve"> NUMPAGES </w:instrText>
                                </w:r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separate"/>
                                </w:r>
                                <w:ins w:id="5" w:author="Essel, Anne [2]" w:date="2024-02-06T15:41:00Z">
                                  <w:r w:rsidR="000469B5">
                                    <w:rPr>
                                      <w:rFonts w:ascii="Arial" w:hAnsi="Arial" w:cs="Arial"/>
                                      <w:noProof/>
                                      <w:spacing w:val="4"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</w:ins>
                                <w:del w:id="6" w:author="Essel, Anne [2]" w:date="2024-02-06T15:41:00Z">
                                  <w:r w:rsidR="00DA14B4" w:rsidDel="000469B5">
                                    <w:rPr>
                                      <w:rFonts w:ascii="Arial" w:hAnsi="Arial" w:cs="Arial"/>
                                      <w:noProof/>
                                      <w:spacing w:val="4"/>
                                      <w:sz w:val="15"/>
                                      <w:szCs w:val="15"/>
                                    </w:rPr>
                                    <w:delText>7</w:delText>
                                  </w:r>
                                </w:del>
                                <w:r w:rsidRPr="005A76FE">
                                  <w:rPr>
                                    <w:rFonts w:ascii="Arial" w:hAnsi="Arial" w:cs="Arial"/>
                                    <w:spacing w:val="4"/>
                                    <w:sz w:val="15"/>
                                    <w:szCs w:val="15"/>
                                  </w:rPr>
                                  <w:fldChar w:fldCharType="end"/>
                                </w:r>
                              </w:p>
                              <w:p w14:paraId="4434249E" w14:textId="77777777" w:rsidR="00DA0D73" w:rsidRDefault="00DA0D73" w:rsidP="005F789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0BF6130" id="Textfeld 14" o:spid="_x0000_s1049" type="#_x0000_t202" style="position:absolute;margin-left:671.15pt;margin-top:.95pt;width:112.9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v/fbA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" filled="f" stroked="f">
                    <v:path arrowok="t"/>
                    <v:textbox>
                      <w:txbxContent>
                        <w:p w14:paraId="37A15B30" w14:textId="1374A23A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469B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7" w:author="Essel, Anne [2]" w:date="2024-02-06T15:41:00Z">
                            <w:r w:rsidR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8" w:author="Essel, Anne [2]" w:date="2024-02-06T15:41:00Z">
                            <w:r w:rsidR="00DA14B4" w:rsidDel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4434249E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11301F">
            <w:rPr>
              <w:rFonts w:ascii="Arial-BoldMT" w:hAnsi="Arial-BoldMT" w:cs="Arial-BoldMT"/>
              <w:spacing w:val="14"/>
              <w:sz w:val="14"/>
              <w:szCs w:val="14"/>
            </w:rPr>
            <w:t>©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www.pasch-net.de | Autor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in</w:t>
          </w:r>
          <w:r w:rsidRPr="0011301F"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 xml:space="preserve">: </w:t>
          </w:r>
          <w:r>
            <w:rPr>
              <w:rFonts w:ascii="ArialMT" w:hAnsi="ArialMT" w:cs="ArialMT"/>
              <w:b/>
              <w:bCs/>
              <w:spacing w:val="14"/>
              <w:sz w:val="14"/>
              <w:szCs w:val="14"/>
            </w:rPr>
            <w:t>Anna-Lena Schenck</w:t>
          </w:r>
        </w:p>
      </w:tc>
    </w:tr>
  </w:tbl>
  <w:p w14:paraId="47CC51AD" w14:textId="77777777" w:rsidR="00DA0D73" w:rsidRDefault="00DA0D73" w:rsidP="005F7898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70C56" wp14:editId="12C12632">
              <wp:simplePos x="0" y="0"/>
              <wp:positionH relativeFrom="column">
                <wp:posOffset>8163560</wp:posOffset>
              </wp:positionH>
              <wp:positionV relativeFrom="paragraph">
                <wp:posOffset>-3095625</wp:posOffset>
              </wp:positionV>
              <wp:extent cx="1434465" cy="227965"/>
              <wp:effectExtent l="0" t="0" r="0" b="0"/>
              <wp:wrapNone/>
              <wp:docPr id="208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A11AE88" w14:textId="62B22713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469B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9" w:author="Essel, Anne [2]" w:date="2024-02-06T15:41:00Z">
                            <w:r w:rsidR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10" w:author="Essel, Anne [2]" w:date="2024-02-06T15:41:00Z">
                            <w:r w:rsidR="00DA14B4" w:rsidDel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236172F8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70C56" id="Textfeld 17" o:spid="_x0000_s1050" type="#_x0000_t202" style="position:absolute;left:0;text-align:left;margin-left:642.8pt;margin-top:-243.75pt;width:112.9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" filled="f" stroked="f">
              <v:path arrowok="t"/>
              <v:textbox>
                <w:txbxContent>
                  <w:p w14:paraId="4A11AE88" w14:textId="62B22713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0469B5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ins w:id="11" w:author="Essel, Anne [2]" w:date="2024-02-06T15:41:00Z">
                      <w:r w:rsidR="000469B5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t>7</w:t>
                      </w:r>
                    </w:ins>
                    <w:del w:id="12" w:author="Essel, Anne [2]" w:date="2024-02-06T15:41:00Z">
                      <w:r w:rsidR="00DA14B4" w:rsidDel="000469B5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delText>7</w:delText>
                      </w:r>
                    </w:del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236172F8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315AC" wp14:editId="20C3223B">
              <wp:simplePos x="0" y="0"/>
              <wp:positionH relativeFrom="column">
                <wp:posOffset>8011160</wp:posOffset>
              </wp:positionH>
              <wp:positionV relativeFrom="paragraph">
                <wp:posOffset>-3248025</wp:posOffset>
              </wp:positionV>
              <wp:extent cx="1434465" cy="227965"/>
              <wp:effectExtent l="0" t="0" r="0" b="0"/>
              <wp:wrapNone/>
              <wp:docPr id="23" name="Textfeld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44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F467DD3" w14:textId="671ED834" w:rsidR="00DA0D73" w:rsidRDefault="00DA0D73" w:rsidP="005F7898">
                          <w:pPr>
                            <w:pStyle w:val="FreieForm"/>
                            <w:tabs>
                              <w:tab w:val="left" w:pos="1040"/>
                            </w:tabs>
                            <w:spacing w:after="0" w:line="288" w:lineRule="auto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469B5">
                            <w:rPr>
                              <w:rFonts w:ascii="Arial" w:hAnsi="Arial" w:cs="Arial"/>
                              <w:b/>
                              <w:bCs/>
                              <w:noProof/>
                              <w:spacing w:val="4"/>
                              <w:sz w:val="15"/>
                              <w:szCs w:val="15"/>
                            </w:rPr>
                            <w:t>7</w:t>
                          </w:r>
                          <w:r w:rsidRPr="00D5390F"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Replica-Mono" w:eastAsia="Monaco" w:hAnsi="Monaco"/>
                              <w:sz w:val="15"/>
                            </w:rPr>
                            <w:t xml:space="preserve"> / </w:t>
                          </w:r>
                          <w:r w:rsidRPr="005A76FE">
                            <w:rPr>
                              <w:rFonts w:ascii="Arial" w:eastAsia="Monaco" w:hAnsi="Arial" w:cs="Arial"/>
                              <w:spacing w:val="4"/>
                              <w:sz w:val="15"/>
                              <w:szCs w:val="15"/>
                            </w:rPr>
                            <w:t> </w: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separate"/>
                          </w:r>
                          <w:ins w:id="13" w:author="Essel, Anne [2]" w:date="2024-02-06T15:41:00Z">
                            <w:r w:rsidR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t>7</w:t>
                            </w:r>
                          </w:ins>
                          <w:del w:id="14" w:author="Essel, Anne [2]" w:date="2024-02-06T15:41:00Z">
                            <w:r w:rsidR="00DA14B4" w:rsidDel="000469B5">
                              <w:rPr>
                                <w:rFonts w:ascii="Arial" w:hAnsi="Arial" w:cs="Arial"/>
                                <w:noProof/>
                                <w:spacing w:val="4"/>
                                <w:sz w:val="15"/>
                                <w:szCs w:val="15"/>
                              </w:rPr>
                              <w:delText>7</w:delText>
                            </w:r>
                          </w:del>
                          <w:r w:rsidRPr="005A76FE">
                            <w:rPr>
                              <w:rFonts w:ascii="Arial" w:hAnsi="Arial" w:cs="Arial"/>
                              <w:spacing w:val="4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  <w:p w14:paraId="3E55DE7F" w14:textId="77777777" w:rsidR="00DA0D73" w:rsidRDefault="00DA0D73" w:rsidP="005F789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E315AC" id="Textfeld 16" o:spid="_x0000_s1051" type="#_x0000_t202" style="position:absolute;left:0;text-align:left;margin-left:630.8pt;margin-top:-255.75pt;width:112.9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" filled="f" stroked="f">
              <v:path arrowok="t"/>
              <v:textbox>
                <w:txbxContent>
                  <w:p w14:paraId="2F467DD3" w14:textId="671ED834" w:rsidR="00DA0D73" w:rsidRDefault="00DA0D73" w:rsidP="005F7898">
                    <w:pPr>
                      <w:pStyle w:val="FreieForm"/>
                      <w:tabs>
                        <w:tab w:val="left" w:pos="1040"/>
                      </w:tabs>
                      <w:spacing w:after="0" w:line="288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instrText xml:space="preserve"> PAGE </w:instrTex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separate"/>
                    </w:r>
                    <w:r w:rsidR="000469B5">
                      <w:rPr>
                        <w:rFonts w:ascii="Arial" w:hAnsi="Arial" w:cs="Arial"/>
                        <w:b/>
                        <w:bCs/>
                        <w:noProof/>
                        <w:spacing w:val="4"/>
                        <w:sz w:val="15"/>
                        <w:szCs w:val="15"/>
                      </w:rPr>
                      <w:t>7</w:t>
                    </w:r>
                    <w:r w:rsidRPr="00D5390F">
                      <w:rPr>
                        <w:rFonts w:ascii="Arial" w:hAnsi="Arial" w:cs="Arial"/>
                        <w:b/>
                        <w:bCs/>
                        <w:spacing w:val="4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Replica-Mono" w:eastAsia="Monaco" w:hAnsi="Monaco"/>
                        <w:sz w:val="15"/>
                      </w:rPr>
                      <w:t xml:space="preserve"> / </w:t>
                    </w:r>
                    <w:r w:rsidRPr="005A76FE">
                      <w:rPr>
                        <w:rFonts w:ascii="Arial" w:eastAsia="Monaco" w:hAnsi="Arial" w:cs="Arial"/>
                        <w:spacing w:val="4"/>
                        <w:sz w:val="15"/>
                        <w:szCs w:val="15"/>
                      </w:rPr>
                      <w:t> </w: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begin"/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instrText xml:space="preserve"> NUMPAGES </w:instrText>
                    </w:r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separate"/>
                    </w:r>
                    <w:ins w:id="15" w:author="Essel, Anne [2]" w:date="2024-02-06T15:41:00Z">
                      <w:r w:rsidR="000469B5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t>7</w:t>
                      </w:r>
                    </w:ins>
                    <w:del w:id="16" w:author="Essel, Anne [2]" w:date="2024-02-06T15:41:00Z">
                      <w:r w:rsidR="00DA14B4" w:rsidDel="000469B5">
                        <w:rPr>
                          <w:rFonts w:ascii="Arial" w:hAnsi="Arial" w:cs="Arial"/>
                          <w:noProof/>
                          <w:spacing w:val="4"/>
                          <w:sz w:val="15"/>
                          <w:szCs w:val="15"/>
                        </w:rPr>
                        <w:delText>7</w:delText>
                      </w:r>
                    </w:del>
                    <w:r w:rsidRPr="005A76FE">
                      <w:rPr>
                        <w:rFonts w:ascii="Arial" w:hAnsi="Arial" w:cs="Arial"/>
                        <w:spacing w:val="4"/>
                        <w:sz w:val="15"/>
                        <w:szCs w:val="15"/>
                      </w:rPr>
                      <w:fldChar w:fldCharType="end"/>
                    </w:r>
                  </w:p>
                  <w:p w14:paraId="3E55DE7F" w14:textId="77777777" w:rsidR="00DA0D73" w:rsidRDefault="00DA0D73" w:rsidP="005F7898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A6142D9" w14:textId="116EB61F" w:rsidR="00DA0D73" w:rsidRDefault="00DA0D73">
    <w:pPr>
      <w:pStyle w:val="Fuzeile"/>
    </w:pPr>
  </w:p>
  <w:p w14:paraId="0053F263" w14:textId="77777777" w:rsidR="00DA0D73" w:rsidRDefault="00DA0D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194AD" w14:textId="77777777" w:rsidR="004D6681" w:rsidRDefault="004D6681" w:rsidP="00F112A3">
      <w:r>
        <w:separator/>
      </w:r>
    </w:p>
  </w:footnote>
  <w:footnote w:type="continuationSeparator" w:id="0">
    <w:p w14:paraId="4AB83EDC" w14:textId="77777777" w:rsidR="004D6681" w:rsidRDefault="004D6681" w:rsidP="00F11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573B3" w14:textId="5D0BBB7C" w:rsidR="00DA0D73" w:rsidRPr="00F112A3" w:rsidRDefault="00DA0D73" w:rsidP="00F112A3">
    <w:pPr>
      <w:rPr>
        <w:rFonts w:cs="Arial"/>
        <w:b/>
        <w:bCs/>
        <w:spacing w:val="16"/>
        <w:sz w:val="17"/>
        <w:szCs w:val="17"/>
      </w:rPr>
    </w:pPr>
    <w:r>
      <w:rPr>
        <w:rFonts w:cs="Arial"/>
        <w:b/>
        <w:bCs/>
        <w:spacing w:val="16"/>
        <w:sz w:val="17"/>
        <w:szCs w:val="17"/>
      </w:rPr>
      <w:t xml:space="preserve">ARBEITSBLATT: </w:t>
    </w:r>
    <w:r w:rsidR="00E920CB">
      <w:rPr>
        <w:rFonts w:cs="Arial"/>
        <w:b/>
        <w:bCs/>
        <w:spacing w:val="16"/>
        <w:sz w:val="17"/>
        <w:szCs w:val="17"/>
      </w:rPr>
      <w:t>SCHULPARTNERSCHAFTEN</w:t>
    </w:r>
    <w:r w:rsidR="00EA4CD9">
      <w:rPr>
        <w:rFonts w:cs="Arial"/>
        <w:b/>
        <w:bCs/>
        <w:spacing w:val="16"/>
        <w:sz w:val="17"/>
        <w:szCs w:val="17"/>
      </w:rPr>
      <w:t xml:space="preserve">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95555"/>
    <w:multiLevelType w:val="hybridMultilevel"/>
    <w:tmpl w:val="AE8A7E9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sel, Anne [2]">
    <w15:presenceInfo w15:providerId="AD" w15:userId="S-1-5-21-289089441-1626540893-1256410061-358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63"/>
    <w:rsid w:val="00004C4E"/>
    <w:rsid w:val="0002177F"/>
    <w:rsid w:val="00027211"/>
    <w:rsid w:val="000413AB"/>
    <w:rsid w:val="000469B5"/>
    <w:rsid w:val="00054776"/>
    <w:rsid w:val="000725F7"/>
    <w:rsid w:val="000F40A9"/>
    <w:rsid w:val="000F76B2"/>
    <w:rsid w:val="001011DD"/>
    <w:rsid w:val="00124DF2"/>
    <w:rsid w:val="0015707F"/>
    <w:rsid w:val="001707D9"/>
    <w:rsid w:val="001C5E36"/>
    <w:rsid w:val="001D2679"/>
    <w:rsid w:val="001D5598"/>
    <w:rsid w:val="001E14EE"/>
    <w:rsid w:val="001F1C67"/>
    <w:rsid w:val="0020106F"/>
    <w:rsid w:val="00205AF6"/>
    <w:rsid w:val="00205B1D"/>
    <w:rsid w:val="00253747"/>
    <w:rsid w:val="00285851"/>
    <w:rsid w:val="002A2AF8"/>
    <w:rsid w:val="002F3F99"/>
    <w:rsid w:val="002F550E"/>
    <w:rsid w:val="002F5ABE"/>
    <w:rsid w:val="00326025"/>
    <w:rsid w:val="00350A92"/>
    <w:rsid w:val="003976CB"/>
    <w:rsid w:val="00397C12"/>
    <w:rsid w:val="003A0556"/>
    <w:rsid w:val="003B34FA"/>
    <w:rsid w:val="003B40DE"/>
    <w:rsid w:val="003B4CEA"/>
    <w:rsid w:val="003B4EDE"/>
    <w:rsid w:val="003C0D62"/>
    <w:rsid w:val="003C5BE3"/>
    <w:rsid w:val="003D54EC"/>
    <w:rsid w:val="003E4D65"/>
    <w:rsid w:val="00403F0D"/>
    <w:rsid w:val="00406FC0"/>
    <w:rsid w:val="00440808"/>
    <w:rsid w:val="004549A4"/>
    <w:rsid w:val="00455DFA"/>
    <w:rsid w:val="00471C8F"/>
    <w:rsid w:val="0048677E"/>
    <w:rsid w:val="004A7BCB"/>
    <w:rsid w:val="004D3234"/>
    <w:rsid w:val="004D5B3D"/>
    <w:rsid w:val="004D6681"/>
    <w:rsid w:val="00516A92"/>
    <w:rsid w:val="00524D45"/>
    <w:rsid w:val="00525D32"/>
    <w:rsid w:val="0052781D"/>
    <w:rsid w:val="00542175"/>
    <w:rsid w:val="00547FE5"/>
    <w:rsid w:val="00560D8A"/>
    <w:rsid w:val="0057249B"/>
    <w:rsid w:val="00572CD7"/>
    <w:rsid w:val="005739EC"/>
    <w:rsid w:val="00574130"/>
    <w:rsid w:val="00574D8E"/>
    <w:rsid w:val="005B360C"/>
    <w:rsid w:val="005D1AA6"/>
    <w:rsid w:val="005E6567"/>
    <w:rsid w:val="005F7898"/>
    <w:rsid w:val="0060340B"/>
    <w:rsid w:val="006048CC"/>
    <w:rsid w:val="00634D01"/>
    <w:rsid w:val="0063504D"/>
    <w:rsid w:val="00636D81"/>
    <w:rsid w:val="006478B1"/>
    <w:rsid w:val="00647DA6"/>
    <w:rsid w:val="00665C79"/>
    <w:rsid w:val="00670B1C"/>
    <w:rsid w:val="00695007"/>
    <w:rsid w:val="006969D4"/>
    <w:rsid w:val="006C6658"/>
    <w:rsid w:val="006D4489"/>
    <w:rsid w:val="006D7EBA"/>
    <w:rsid w:val="006E0261"/>
    <w:rsid w:val="006E1B25"/>
    <w:rsid w:val="006E2EBF"/>
    <w:rsid w:val="0071759D"/>
    <w:rsid w:val="00722159"/>
    <w:rsid w:val="00723F58"/>
    <w:rsid w:val="007303C9"/>
    <w:rsid w:val="007312CD"/>
    <w:rsid w:val="0075007A"/>
    <w:rsid w:val="00762BC9"/>
    <w:rsid w:val="00797CF2"/>
    <w:rsid w:val="007B4C15"/>
    <w:rsid w:val="007B57FA"/>
    <w:rsid w:val="007D071C"/>
    <w:rsid w:val="008007A5"/>
    <w:rsid w:val="0080112C"/>
    <w:rsid w:val="00805B1D"/>
    <w:rsid w:val="008256EA"/>
    <w:rsid w:val="00830685"/>
    <w:rsid w:val="0085226F"/>
    <w:rsid w:val="00866DD1"/>
    <w:rsid w:val="0088640D"/>
    <w:rsid w:val="008B6A1A"/>
    <w:rsid w:val="008B73EA"/>
    <w:rsid w:val="008D1766"/>
    <w:rsid w:val="008D3893"/>
    <w:rsid w:val="008E084F"/>
    <w:rsid w:val="008F6782"/>
    <w:rsid w:val="009339C5"/>
    <w:rsid w:val="00934701"/>
    <w:rsid w:val="00953B41"/>
    <w:rsid w:val="00984E8F"/>
    <w:rsid w:val="009C4E51"/>
    <w:rsid w:val="009F5D45"/>
    <w:rsid w:val="00A01960"/>
    <w:rsid w:val="00A24704"/>
    <w:rsid w:val="00A270ED"/>
    <w:rsid w:val="00A3087A"/>
    <w:rsid w:val="00A474E7"/>
    <w:rsid w:val="00A71E88"/>
    <w:rsid w:val="00A72F74"/>
    <w:rsid w:val="00AB462F"/>
    <w:rsid w:val="00AB668C"/>
    <w:rsid w:val="00AB6F61"/>
    <w:rsid w:val="00AD2673"/>
    <w:rsid w:val="00B1184E"/>
    <w:rsid w:val="00B12C33"/>
    <w:rsid w:val="00B20DF6"/>
    <w:rsid w:val="00B22AB6"/>
    <w:rsid w:val="00B3093C"/>
    <w:rsid w:val="00B469B7"/>
    <w:rsid w:val="00B54024"/>
    <w:rsid w:val="00B849BB"/>
    <w:rsid w:val="00BA7A67"/>
    <w:rsid w:val="00BB541E"/>
    <w:rsid w:val="00BD7991"/>
    <w:rsid w:val="00BE16F9"/>
    <w:rsid w:val="00BE4C46"/>
    <w:rsid w:val="00BF4A8F"/>
    <w:rsid w:val="00C2107B"/>
    <w:rsid w:val="00C21901"/>
    <w:rsid w:val="00C23277"/>
    <w:rsid w:val="00C37A3F"/>
    <w:rsid w:val="00C442CB"/>
    <w:rsid w:val="00C46363"/>
    <w:rsid w:val="00C93228"/>
    <w:rsid w:val="00CB08AE"/>
    <w:rsid w:val="00CB4F70"/>
    <w:rsid w:val="00CD0294"/>
    <w:rsid w:val="00CF340F"/>
    <w:rsid w:val="00CF7830"/>
    <w:rsid w:val="00D0054F"/>
    <w:rsid w:val="00D15DED"/>
    <w:rsid w:val="00D2345C"/>
    <w:rsid w:val="00D305B6"/>
    <w:rsid w:val="00D310B5"/>
    <w:rsid w:val="00D740E4"/>
    <w:rsid w:val="00D82542"/>
    <w:rsid w:val="00D864BA"/>
    <w:rsid w:val="00DA0D73"/>
    <w:rsid w:val="00DA14B4"/>
    <w:rsid w:val="00DB10B0"/>
    <w:rsid w:val="00DB6FAE"/>
    <w:rsid w:val="00DE6C3A"/>
    <w:rsid w:val="00DF2D94"/>
    <w:rsid w:val="00DF6367"/>
    <w:rsid w:val="00E13BC6"/>
    <w:rsid w:val="00E13EFB"/>
    <w:rsid w:val="00E276EF"/>
    <w:rsid w:val="00E3224A"/>
    <w:rsid w:val="00E83466"/>
    <w:rsid w:val="00E920CB"/>
    <w:rsid w:val="00E970ED"/>
    <w:rsid w:val="00EA4CD9"/>
    <w:rsid w:val="00EB12F8"/>
    <w:rsid w:val="00EB2808"/>
    <w:rsid w:val="00EC3F2B"/>
    <w:rsid w:val="00ED1ECA"/>
    <w:rsid w:val="00EE3D36"/>
    <w:rsid w:val="00F01AE7"/>
    <w:rsid w:val="00F112A3"/>
    <w:rsid w:val="00F126D5"/>
    <w:rsid w:val="00F262A1"/>
    <w:rsid w:val="00F4036D"/>
    <w:rsid w:val="00F70288"/>
    <w:rsid w:val="00FD18A2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11296"/>
  <w14:defaultImageDpi w14:val="32767"/>
  <w15:chartTrackingRefBased/>
  <w15:docId w15:val="{DAFA605E-7498-8942-AE23-92D9A7D0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3F99"/>
    <w:rPr>
      <w:rFonts w:ascii="Arial" w:eastAsia="MS Mincho" w:hAnsi="Arial" w:cs="Times New Roman"/>
      <w:spacing w:val="4"/>
      <w:sz w:val="18"/>
      <w:szCs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12A3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112A3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12A3"/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F112A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rsid w:val="00F112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C442CB"/>
    <w:rPr>
      <w:rFonts w:ascii="Cambria" w:eastAsia="MS Mincho" w:hAnsi="Cambria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eieForm">
    <w:name w:val="Freie Form"/>
    <w:rsid w:val="005F7898"/>
    <w:pPr>
      <w:spacing w:after="180"/>
    </w:pPr>
    <w:rPr>
      <w:rFonts w:ascii="Didot" w:eastAsia="ヒラギノ角ゴ Pro W3" w:hAnsi="Didot" w:cs="Times New Roman"/>
      <w:color w:val="000000"/>
      <w:sz w:val="1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5DFA"/>
    <w:rPr>
      <w:rFonts w:ascii="Times New Roman" w:hAnsi="Times New Roma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5DFA"/>
    <w:rPr>
      <w:rFonts w:ascii="Times New Roman" w:eastAsia="MS Mincho" w:hAnsi="Times New Roman" w:cs="Times New Roman"/>
      <w:spacing w:val="4"/>
      <w:sz w:val="18"/>
      <w:szCs w:val="18"/>
      <w:lang w:val="de-DE" w:eastAsia="de-DE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1707D9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2542"/>
    <w:rPr>
      <w:color w:val="954F72" w:themeColor="followedHyperlink"/>
      <w:u w:val="single"/>
    </w:rPr>
  </w:style>
  <w:style w:type="character" w:customStyle="1" w:styleId="copyright">
    <w:name w:val="copyright"/>
    <w:basedOn w:val="Absatz-Standardschriftart"/>
    <w:rsid w:val="00723F58"/>
  </w:style>
  <w:style w:type="paragraph" w:styleId="Listenabsatz">
    <w:name w:val="List Paragraph"/>
    <w:basedOn w:val="Standard"/>
    <w:uiPriority w:val="34"/>
    <w:qFormat/>
    <w:rsid w:val="00E920CB"/>
    <w:pPr>
      <w:ind w:left="720"/>
      <w:contextualSpacing/>
    </w:pPr>
  </w:style>
  <w:style w:type="paragraph" w:styleId="berarbeitung">
    <w:name w:val="Revision"/>
    <w:hidden/>
    <w:uiPriority w:val="99"/>
    <w:semiHidden/>
    <w:rsid w:val="00D305B6"/>
    <w:rPr>
      <w:rFonts w:ascii="Arial" w:eastAsia="MS Mincho" w:hAnsi="Arial" w:cs="Times New Roman"/>
      <w:spacing w:val="4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344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252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30201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318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79539">
                  <w:marLeft w:val="48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0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9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89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6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2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6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85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7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8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15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675</Words>
  <Characters>4254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Schenck</dc:creator>
  <cp:keywords/>
  <dc:description/>
  <cp:lastModifiedBy>Essel, Anne</cp:lastModifiedBy>
  <cp:revision>4</cp:revision>
  <cp:lastPrinted>2024-02-06T14:41:00Z</cp:lastPrinted>
  <dcterms:created xsi:type="dcterms:W3CDTF">2024-01-29T11:56:00Z</dcterms:created>
  <dcterms:modified xsi:type="dcterms:W3CDTF">2024-02-06T14:41:00Z</dcterms:modified>
</cp:coreProperties>
</file>